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4B2" w:rsidRPr="001C4588" w:rsidRDefault="004504B2" w:rsidP="002106BF">
      <w:pPr>
        <w:pStyle w:val="preamble"/>
        <w:spacing w:line="240" w:lineRule="auto"/>
        <w:ind w:left="1080" w:hanging="1080"/>
        <w:rPr>
          <w:b/>
          <w:szCs w:val="24"/>
        </w:rPr>
      </w:pPr>
      <w:r w:rsidRPr="001C4588">
        <w:rPr>
          <w:b/>
          <w:szCs w:val="24"/>
        </w:rPr>
        <w:t xml:space="preserve">§25.507.  Electric Reliability Council of Texas (ERCOT) Emergency </w:t>
      </w:r>
      <w:del w:id="0" w:author="ERCOT" w:date="2011-11-21T14:58:00Z">
        <w:r w:rsidRPr="001C4588">
          <w:rPr>
            <w:b/>
            <w:szCs w:val="24"/>
          </w:rPr>
          <w:delText>Interruptible Load</w:delText>
        </w:r>
      </w:del>
      <w:ins w:id="1" w:author="ERCOT" w:date="2011-11-21T14:58:00Z">
        <w:r w:rsidR="00494EC3">
          <w:rPr>
            <w:b/>
            <w:szCs w:val="24"/>
          </w:rPr>
          <w:t>Response</w:t>
        </w:r>
      </w:ins>
      <w:r w:rsidR="00494EC3">
        <w:rPr>
          <w:b/>
          <w:szCs w:val="24"/>
        </w:rPr>
        <w:t xml:space="preserve"> Service (</w:t>
      </w:r>
      <w:del w:id="2" w:author="ERCOT" w:date="2011-11-21T14:58:00Z">
        <w:r w:rsidRPr="001C4588">
          <w:rPr>
            <w:b/>
            <w:szCs w:val="24"/>
          </w:rPr>
          <w:delText>EILS</w:delText>
        </w:r>
      </w:del>
      <w:ins w:id="3" w:author="ERCOT" w:date="2011-11-21T14:58:00Z">
        <w:r w:rsidR="00494EC3">
          <w:rPr>
            <w:b/>
            <w:szCs w:val="24"/>
          </w:rPr>
          <w:t>ERS</w:t>
        </w:r>
      </w:ins>
      <w:r w:rsidR="00494EC3">
        <w:rPr>
          <w:b/>
          <w:szCs w:val="24"/>
        </w:rPr>
        <w:t>)</w:t>
      </w:r>
      <w:r w:rsidRPr="001C4588">
        <w:rPr>
          <w:b/>
          <w:szCs w:val="24"/>
        </w:rPr>
        <w:t>.</w:t>
      </w:r>
    </w:p>
    <w:p w:rsidR="004504B2" w:rsidRPr="001C4588" w:rsidRDefault="004504B2" w:rsidP="002106BF">
      <w:pPr>
        <w:pStyle w:val="subsectionChar"/>
        <w:numPr>
          <w:ilvl w:val="0"/>
          <w:numId w:val="0"/>
        </w:numPr>
        <w:tabs>
          <w:tab w:val="num" w:pos="720"/>
        </w:tabs>
        <w:spacing w:line="240" w:lineRule="auto"/>
        <w:ind w:left="720" w:hanging="720"/>
        <w:jc w:val="both"/>
        <w:rPr>
          <w:b/>
        </w:rPr>
      </w:pPr>
    </w:p>
    <w:p w:rsidR="004504B2" w:rsidRPr="001C4588" w:rsidRDefault="004504B2" w:rsidP="002106BF">
      <w:pPr>
        <w:pStyle w:val="subsectionChar"/>
        <w:numPr>
          <w:ilvl w:val="0"/>
          <w:numId w:val="0"/>
        </w:numPr>
        <w:spacing w:line="240" w:lineRule="auto"/>
        <w:ind w:left="720" w:hanging="720"/>
        <w:jc w:val="both"/>
      </w:pPr>
      <w:r w:rsidRPr="001C4588">
        <w:t>(a)</w:t>
      </w:r>
      <w:r w:rsidRPr="001C4588">
        <w:rPr>
          <w:b/>
        </w:rPr>
        <w:tab/>
      </w:r>
      <w:del w:id="4" w:author="ERCOT" w:date="2011-11-21T14:58:00Z">
        <w:r w:rsidRPr="001C4588">
          <w:rPr>
            <w:b/>
          </w:rPr>
          <w:delText>EILS</w:delText>
        </w:r>
      </w:del>
      <w:ins w:id="5" w:author="ERCOT" w:date="2011-11-21T14:58:00Z">
        <w:r w:rsidR="00494EC3">
          <w:rPr>
            <w:b/>
          </w:rPr>
          <w:t>ERS</w:t>
        </w:r>
      </w:ins>
      <w:r w:rsidRPr="001C4588">
        <w:rPr>
          <w:b/>
        </w:rPr>
        <w:t xml:space="preserve"> procurement.</w:t>
      </w:r>
      <w:r w:rsidRPr="001C4588">
        <w:t xml:space="preserve">  ERCOT </w:t>
      </w:r>
      <w:del w:id="6" w:author="ERCOT" w:date="2011-11-21T14:58:00Z">
        <w:r w:rsidRPr="001C4588">
          <w:delText>shall</w:delText>
        </w:r>
      </w:del>
      <w:ins w:id="7" w:author="ERCOT" w:date="2011-11-21T14:58:00Z">
        <w:r w:rsidR="00101630">
          <w:t>may</w:t>
        </w:r>
      </w:ins>
      <w:r w:rsidR="00101630" w:rsidRPr="001C4588">
        <w:t xml:space="preserve"> </w:t>
      </w:r>
      <w:r w:rsidRPr="001C4588">
        <w:t xml:space="preserve">procure </w:t>
      </w:r>
      <w:del w:id="8" w:author="ERCOT" w:date="2011-11-21T14:58:00Z">
        <w:r w:rsidRPr="001C4588">
          <w:delText>EILS</w:delText>
        </w:r>
      </w:del>
      <w:ins w:id="9" w:author="ERCOT" w:date="2011-11-21T14:58:00Z">
        <w:r w:rsidR="00494EC3">
          <w:t>ERS</w:t>
        </w:r>
      </w:ins>
      <w:r w:rsidRPr="001C4588">
        <w:t xml:space="preserve">, a special emergency </w:t>
      </w:r>
      <w:ins w:id="10" w:author="ERCOT" w:date="2011-11-21T14:58:00Z">
        <w:r w:rsidR="00F7127F">
          <w:t xml:space="preserve">response </w:t>
        </w:r>
      </w:ins>
      <w:r w:rsidRPr="001C4588">
        <w:t xml:space="preserve">service that is intended to be deployed by ERCOT in an </w:t>
      </w:r>
      <w:ins w:id="11" w:author="ERCOT" w:date="2011-11-21T14:58:00Z">
        <w:r w:rsidR="00454454">
          <w:t xml:space="preserve">Energy </w:t>
        </w:r>
      </w:ins>
      <w:r w:rsidRPr="001C4588">
        <w:t xml:space="preserve">Emergency </w:t>
      </w:r>
      <w:del w:id="12" w:author="ERCOT" w:date="2011-11-21T14:58:00Z">
        <w:r w:rsidRPr="001C4588">
          <w:delText>Electric Curtailment Plan (EECP</w:delText>
        </w:r>
      </w:del>
      <w:ins w:id="13" w:author="ERCOT" w:date="2011-11-21T14:58:00Z">
        <w:r w:rsidR="00454454">
          <w:t>Alert (EEA</w:t>
        </w:r>
      </w:ins>
      <w:r w:rsidRPr="001C4588">
        <w:t>) event</w:t>
      </w:r>
      <w:del w:id="14" w:author="ERCOT" w:date="2011-11-21T14:58:00Z">
        <w:r w:rsidRPr="001C4588">
          <w:delText xml:space="preserve"> prior to or in conjunction with ERCOT instructing transmission and distribution service providers to interrupt firm load</w:delText>
        </w:r>
      </w:del>
      <w:r w:rsidRPr="001C4588">
        <w:t>.</w:t>
      </w:r>
    </w:p>
    <w:p w:rsidR="006B7FA3" w:rsidRDefault="00DF1ECC">
      <w:pPr>
        <w:pStyle w:val="paragraph0"/>
        <w:spacing w:line="240" w:lineRule="auto"/>
        <w:rPr>
          <w:del w:id="15" w:author="ERCOT" w:date="2011-11-21T14:58:00Z"/>
          <w:szCs w:val="24"/>
        </w:rPr>
      </w:pPr>
      <w:r w:rsidRPr="001C4588">
        <w:rPr>
          <w:szCs w:val="24"/>
        </w:rPr>
        <w:t>(1)</w:t>
      </w:r>
      <w:r w:rsidRPr="001C4588">
        <w:rPr>
          <w:szCs w:val="24"/>
        </w:rPr>
        <w:tab/>
      </w:r>
      <w:del w:id="16" w:author="ERCOT" w:date="2011-11-21T14:58:00Z">
        <w:r w:rsidRPr="001C4588">
          <w:rPr>
            <w:szCs w:val="24"/>
          </w:rPr>
          <w:delText>EILS may be procured for one or more of three</w:delText>
        </w:r>
      </w:del>
      <w:ins w:id="17" w:author="ERCOT" w:date="2011-11-21T14:58:00Z">
        <w:r w:rsidR="004543BD">
          <w:rPr>
            <w:szCs w:val="24"/>
          </w:rPr>
          <w:t>ERCOT</w:t>
        </w:r>
        <w:r w:rsidR="004543BD" w:rsidRPr="001C4588">
          <w:rPr>
            <w:szCs w:val="24"/>
          </w:rPr>
          <w:t xml:space="preserve"> </w:t>
        </w:r>
        <w:r w:rsidR="004543BD">
          <w:rPr>
            <w:szCs w:val="24"/>
          </w:rPr>
          <w:t>shall</w:t>
        </w:r>
        <w:r w:rsidRPr="001C4588">
          <w:rPr>
            <w:szCs w:val="24"/>
          </w:rPr>
          <w:t xml:space="preserve"> </w:t>
        </w:r>
        <w:r w:rsidR="00B01321">
          <w:rPr>
            <w:szCs w:val="24"/>
          </w:rPr>
          <w:t xml:space="preserve">determine the </w:t>
        </w:r>
        <w:r w:rsidR="00400B69">
          <w:rPr>
            <w:szCs w:val="24"/>
          </w:rPr>
          <w:t>ERS</w:t>
        </w:r>
      </w:ins>
      <w:r w:rsidR="00400B69">
        <w:rPr>
          <w:szCs w:val="24"/>
        </w:rPr>
        <w:t xml:space="preserve"> </w:t>
      </w:r>
      <w:r w:rsidR="00B01321">
        <w:rPr>
          <w:szCs w:val="24"/>
        </w:rPr>
        <w:t>contract periods</w:t>
      </w:r>
      <w:del w:id="18" w:author="ERCOT" w:date="2011-11-21T14:58:00Z">
        <w:r w:rsidRPr="001C4588">
          <w:rPr>
            <w:szCs w:val="24"/>
          </w:rPr>
          <w:delText>:</w:delText>
        </w:r>
      </w:del>
    </w:p>
    <w:p w:rsidR="00DF1ECC" w:rsidRPr="001C4588" w:rsidRDefault="00DF1ECC" w:rsidP="002106BF">
      <w:pPr>
        <w:pStyle w:val="paragraph0"/>
        <w:spacing w:line="240" w:lineRule="auto"/>
        <w:rPr>
          <w:del w:id="19" w:author="ERCOT" w:date="2011-11-21T14:58:00Z"/>
          <w:szCs w:val="24"/>
        </w:rPr>
      </w:pPr>
      <w:del w:id="20" w:author="ERCOT" w:date="2011-11-21T14:58:00Z">
        <w:r w:rsidRPr="001C4588">
          <w:rPr>
            <w:szCs w:val="24"/>
          </w:rPr>
          <w:tab/>
          <w:delText>(A)</w:delText>
        </w:r>
        <w:r w:rsidRPr="001C4588">
          <w:rPr>
            <w:szCs w:val="24"/>
          </w:rPr>
          <w:tab/>
          <w:delText>February through May;</w:delText>
        </w:r>
      </w:del>
    </w:p>
    <w:p w:rsidR="00DF1ECC" w:rsidRPr="001C4588" w:rsidRDefault="00DF1ECC" w:rsidP="002106BF">
      <w:pPr>
        <w:pStyle w:val="paragraph0"/>
        <w:spacing w:line="240" w:lineRule="auto"/>
        <w:rPr>
          <w:del w:id="21" w:author="ERCOT" w:date="2011-11-21T14:58:00Z"/>
          <w:szCs w:val="24"/>
        </w:rPr>
      </w:pPr>
      <w:del w:id="22" w:author="ERCOT" w:date="2011-11-21T14:58:00Z">
        <w:r w:rsidRPr="001C4588">
          <w:rPr>
            <w:szCs w:val="24"/>
          </w:rPr>
          <w:tab/>
          <w:delText>(B)</w:delText>
        </w:r>
        <w:r w:rsidRPr="001C4588">
          <w:rPr>
            <w:szCs w:val="24"/>
          </w:rPr>
          <w:tab/>
          <w:delText>June through September; and</w:delText>
        </w:r>
      </w:del>
    </w:p>
    <w:p w:rsidR="00DF1ECC" w:rsidRPr="001C4588" w:rsidRDefault="00DF1ECC" w:rsidP="002106BF">
      <w:pPr>
        <w:pStyle w:val="paragraph0"/>
        <w:spacing w:line="240" w:lineRule="auto"/>
        <w:rPr>
          <w:del w:id="23" w:author="ERCOT" w:date="2011-11-21T14:58:00Z"/>
          <w:szCs w:val="24"/>
        </w:rPr>
      </w:pPr>
      <w:del w:id="24" w:author="ERCOT" w:date="2011-11-21T14:58:00Z">
        <w:r w:rsidRPr="001C4588">
          <w:rPr>
            <w:szCs w:val="24"/>
          </w:rPr>
          <w:tab/>
          <w:delText>(C)</w:delText>
        </w:r>
        <w:r w:rsidRPr="001C4588">
          <w:rPr>
            <w:szCs w:val="24"/>
          </w:rPr>
          <w:tab/>
          <w:delText>October through January.</w:delText>
        </w:r>
      </w:del>
    </w:p>
    <w:p w:rsidR="006B7FA3" w:rsidRDefault="004504B2">
      <w:pPr>
        <w:pStyle w:val="paragraph0"/>
        <w:spacing w:line="240" w:lineRule="auto"/>
        <w:rPr>
          <w:szCs w:val="24"/>
        </w:rPr>
        <w:pPrChange w:id="25" w:author="ERCOT" w:date="2011-11-21T14:58:00Z">
          <w:pPr>
            <w:pStyle w:val="paragraph0"/>
            <w:spacing w:line="240" w:lineRule="auto"/>
            <w:jc w:val="both"/>
          </w:pPr>
        </w:pPrChange>
      </w:pPr>
      <w:del w:id="26" w:author="ERCOT" w:date="2011-11-21T14:58:00Z">
        <w:r w:rsidRPr="001C4588">
          <w:rPr>
            <w:szCs w:val="24"/>
          </w:rPr>
          <w:delText>(2)</w:delText>
        </w:r>
        <w:r w:rsidRPr="001C4588">
          <w:rPr>
            <w:szCs w:val="24"/>
          </w:rPr>
          <w:tab/>
          <w:delText>Notwithstanding the foregoing,</w:delText>
        </w:r>
        <w:r w:rsidR="00B01321">
          <w:rPr>
            <w:szCs w:val="24"/>
          </w:rPr>
          <w:delText xml:space="preserve"> ERCOT may </w:delText>
        </w:r>
        <w:r w:rsidRPr="001C4588">
          <w:rPr>
            <w:szCs w:val="24"/>
          </w:rPr>
          <w:delText xml:space="preserve">restructure the </w:delText>
        </w:r>
      </w:del>
      <w:ins w:id="27" w:author="ERCOT" w:date="2011-11-21T14:58:00Z">
        <w:r w:rsidR="00B01321">
          <w:rPr>
            <w:szCs w:val="24"/>
          </w:rPr>
          <w:t xml:space="preserve"> during which </w:t>
        </w:r>
        <w:r w:rsidR="00494EC3">
          <w:rPr>
            <w:szCs w:val="24"/>
          </w:rPr>
          <w:t>ERS</w:t>
        </w:r>
        <w:r w:rsidR="00B01321">
          <w:rPr>
            <w:szCs w:val="24"/>
          </w:rPr>
          <w:t xml:space="preserve"> resources shall be obligated to provide </w:t>
        </w:r>
        <w:r w:rsidR="00494EC3">
          <w:rPr>
            <w:szCs w:val="24"/>
          </w:rPr>
          <w:t>ERS</w:t>
        </w:r>
        <w:r w:rsidR="00B01321">
          <w:rPr>
            <w:szCs w:val="24"/>
          </w:rPr>
          <w:t xml:space="preserve">, including any additional </w:t>
        </w:r>
        <w:r w:rsidR="00400B69">
          <w:rPr>
            <w:szCs w:val="24"/>
          </w:rPr>
          <w:t xml:space="preserve">ERS </w:t>
        </w:r>
      </w:ins>
      <w:r w:rsidR="00B01321">
        <w:rPr>
          <w:szCs w:val="24"/>
        </w:rPr>
        <w:t>contract period</w:t>
      </w:r>
      <w:r w:rsidR="00670247">
        <w:rPr>
          <w:szCs w:val="24"/>
        </w:rPr>
        <w:t>s</w:t>
      </w:r>
      <w:r w:rsidR="00B01321">
        <w:rPr>
          <w:szCs w:val="24"/>
        </w:rPr>
        <w:t xml:space="preserve"> </w:t>
      </w:r>
      <w:del w:id="28" w:author="ERCOT" w:date="2011-11-21T14:58:00Z">
        <w:r w:rsidRPr="001C4588">
          <w:rPr>
            <w:szCs w:val="24"/>
          </w:rPr>
          <w:delText xml:space="preserve">to facilitate additional load participation in EILS.  ERCOT must publicly announce any changes to the contract period schedule described above at least 90 days prior to the next contract period start date. </w:delText>
        </w:r>
      </w:del>
      <w:ins w:id="29" w:author="ERCOT" w:date="2011-11-21T14:58:00Z">
        <w:r w:rsidR="009072F5" w:rsidRPr="009072F5">
          <w:rPr>
            <w:szCs w:val="24"/>
          </w:rPr>
          <w:t>ERCOT deems</w:t>
        </w:r>
        <w:r w:rsidR="009072F5">
          <w:rPr>
            <w:szCs w:val="24"/>
          </w:rPr>
          <w:t xml:space="preserve"> necessary due to the depletion of available </w:t>
        </w:r>
        <w:r w:rsidR="00494EC3">
          <w:rPr>
            <w:szCs w:val="24"/>
          </w:rPr>
          <w:t>ERS</w:t>
        </w:r>
        <w:r w:rsidR="004543BD">
          <w:rPr>
            <w:szCs w:val="24"/>
          </w:rPr>
          <w:t>.</w:t>
        </w:r>
      </w:ins>
    </w:p>
    <w:p w:rsidR="004504B2" w:rsidRDefault="004504B2" w:rsidP="002106BF">
      <w:pPr>
        <w:pStyle w:val="paragraph0"/>
        <w:spacing w:line="240" w:lineRule="auto"/>
        <w:jc w:val="both"/>
        <w:rPr>
          <w:del w:id="30" w:author="ERCOT" w:date="2011-11-21T14:58:00Z"/>
          <w:szCs w:val="24"/>
        </w:rPr>
      </w:pPr>
      <w:del w:id="31" w:author="ERCOT" w:date="2011-11-21T14:58:00Z">
        <w:r w:rsidRPr="001C4588">
          <w:rPr>
            <w:szCs w:val="24"/>
          </w:rPr>
          <w:delText>(3)</w:delText>
        </w:r>
        <w:r w:rsidR="00D51A0B" w:rsidRPr="001C4588">
          <w:rPr>
            <w:szCs w:val="24"/>
          </w:rPr>
          <w:tab/>
        </w:r>
      </w:del>
      <w:ins w:id="32" w:author="ERCOT" w:date="2011-11-21T14:58:00Z">
        <w:r w:rsidRPr="001C4588">
          <w:rPr>
            <w:szCs w:val="24"/>
          </w:rPr>
          <w:t>(2)</w:t>
        </w:r>
        <w:r w:rsidRPr="001C4588">
          <w:rPr>
            <w:szCs w:val="24"/>
          </w:rPr>
          <w:tab/>
        </w:r>
        <w:r w:rsidR="00B01321">
          <w:rPr>
            <w:szCs w:val="24"/>
          </w:rPr>
          <w:t xml:space="preserve">ERCOT may spend a maximum of $50 million per calendar year on </w:t>
        </w:r>
        <w:r w:rsidR="00494EC3">
          <w:rPr>
            <w:szCs w:val="24"/>
          </w:rPr>
          <w:t>ERS</w:t>
        </w:r>
        <w:r w:rsidR="00B01321">
          <w:rPr>
            <w:szCs w:val="24"/>
          </w:rPr>
          <w:t xml:space="preserve">.  </w:t>
        </w:r>
      </w:ins>
      <w:r w:rsidR="00B01321">
        <w:rPr>
          <w:szCs w:val="24"/>
        </w:rPr>
        <w:t xml:space="preserve">ERCOT may determine cost limits for each </w:t>
      </w:r>
      <w:del w:id="33" w:author="ERCOT" w:date="2011-11-21T14:58:00Z">
        <w:r w:rsidRPr="001C4588">
          <w:rPr>
            <w:szCs w:val="24"/>
          </w:rPr>
          <w:delText>EILS</w:delText>
        </w:r>
      </w:del>
      <w:ins w:id="34" w:author="ERCOT" w:date="2011-11-21T14:58:00Z">
        <w:r w:rsidR="00494EC3">
          <w:rPr>
            <w:szCs w:val="24"/>
          </w:rPr>
          <w:t>ERS</w:t>
        </w:r>
      </w:ins>
      <w:r w:rsidR="00B01321">
        <w:rPr>
          <w:szCs w:val="24"/>
        </w:rPr>
        <w:t xml:space="preserve"> contract period in order to ensure that the </w:t>
      </w:r>
      <w:del w:id="35" w:author="ERCOT" w:date="2011-11-21T14:58:00Z">
        <w:r w:rsidRPr="001C4588">
          <w:rPr>
            <w:szCs w:val="24"/>
          </w:rPr>
          <w:delText>EILS</w:delText>
        </w:r>
      </w:del>
      <w:ins w:id="36" w:author="ERCOT" w:date="2011-11-21T14:58:00Z">
        <w:r w:rsidR="00494EC3">
          <w:rPr>
            <w:szCs w:val="24"/>
          </w:rPr>
          <w:t>ERS</w:t>
        </w:r>
      </w:ins>
      <w:r w:rsidR="00B01321">
        <w:rPr>
          <w:szCs w:val="24"/>
        </w:rPr>
        <w:t xml:space="preserve"> cost cap is not exceeded.  To minimize the cost of </w:t>
      </w:r>
      <w:del w:id="37" w:author="ERCOT" w:date="2011-11-21T14:58:00Z">
        <w:r w:rsidRPr="001C4588">
          <w:rPr>
            <w:szCs w:val="24"/>
          </w:rPr>
          <w:delText>EILS</w:delText>
        </w:r>
      </w:del>
      <w:ins w:id="38" w:author="ERCOT" w:date="2011-11-21T14:58:00Z">
        <w:r w:rsidR="00494EC3">
          <w:rPr>
            <w:szCs w:val="24"/>
          </w:rPr>
          <w:t>ERS</w:t>
        </w:r>
      </w:ins>
      <w:r w:rsidR="00B01321">
        <w:rPr>
          <w:szCs w:val="24"/>
        </w:rPr>
        <w:t xml:space="preserve">, ERCOT may reject any </w:t>
      </w:r>
      <w:del w:id="39" w:author="ERCOT" w:date="2011-11-21T14:58:00Z">
        <w:r w:rsidRPr="001C4588">
          <w:rPr>
            <w:szCs w:val="24"/>
          </w:rPr>
          <w:delText>bid</w:delText>
        </w:r>
      </w:del>
      <w:ins w:id="40" w:author="ERCOT" w:date="2011-11-21T14:58:00Z">
        <w:r w:rsidR="00B01321">
          <w:rPr>
            <w:szCs w:val="24"/>
          </w:rPr>
          <w:t>offer</w:t>
        </w:r>
      </w:ins>
      <w:r w:rsidR="00B01321">
        <w:rPr>
          <w:szCs w:val="24"/>
        </w:rPr>
        <w:t xml:space="preserve"> that ERCOT determines to be unreasonable or outside of the parameters of an acceptable </w:t>
      </w:r>
      <w:del w:id="41" w:author="ERCOT" w:date="2011-11-21T14:58:00Z">
        <w:r w:rsidRPr="001C4588">
          <w:rPr>
            <w:szCs w:val="24"/>
          </w:rPr>
          <w:delText xml:space="preserve">bid. </w:delText>
        </w:r>
      </w:del>
    </w:p>
    <w:p w:rsidR="004504B2" w:rsidRPr="001C4588" w:rsidRDefault="004504B2" w:rsidP="002106BF">
      <w:pPr>
        <w:pStyle w:val="paragraph0"/>
        <w:spacing w:line="240" w:lineRule="auto"/>
        <w:jc w:val="both"/>
        <w:rPr>
          <w:del w:id="42" w:author="ERCOT" w:date="2011-11-21T14:58:00Z"/>
          <w:szCs w:val="24"/>
        </w:rPr>
      </w:pPr>
      <w:del w:id="43" w:author="ERCOT" w:date="2011-11-21T14:58:00Z">
        <w:r w:rsidRPr="001C4588">
          <w:rPr>
            <w:szCs w:val="24"/>
          </w:rPr>
          <w:delText>(4)</w:delText>
        </w:r>
        <w:r w:rsidR="00D51A0B" w:rsidRPr="001C4588">
          <w:rPr>
            <w:szCs w:val="24"/>
          </w:rPr>
          <w:tab/>
        </w:r>
      </w:del>
      <w:ins w:id="44" w:author="ERCOT" w:date="2011-11-21T14:58:00Z">
        <w:r w:rsidR="00B01321">
          <w:rPr>
            <w:szCs w:val="24"/>
          </w:rPr>
          <w:t xml:space="preserve">offer.  </w:t>
        </w:r>
      </w:ins>
      <w:r w:rsidR="00B01321">
        <w:rPr>
          <w:szCs w:val="24"/>
        </w:rPr>
        <w:t xml:space="preserve">ERCOT may </w:t>
      </w:r>
      <w:del w:id="45" w:author="ERCOT" w:date="2011-11-21T14:58:00Z">
        <w:r w:rsidRPr="001C4588">
          <w:rPr>
            <w:szCs w:val="24"/>
          </w:rPr>
          <w:delText>contract for</w:delText>
        </w:r>
      </w:del>
      <w:ins w:id="46" w:author="ERCOT" w:date="2011-11-21T14:58:00Z">
        <w:r w:rsidR="00B01321">
          <w:rPr>
            <w:szCs w:val="24"/>
          </w:rPr>
          <w:t>also reject</w:t>
        </w:r>
      </w:ins>
      <w:r w:rsidR="00B01321">
        <w:rPr>
          <w:szCs w:val="24"/>
        </w:rPr>
        <w:t xml:space="preserve"> any </w:t>
      </w:r>
      <w:del w:id="47" w:author="ERCOT" w:date="2011-11-21T14:58:00Z">
        <w:r w:rsidRPr="001C4588">
          <w:rPr>
            <w:szCs w:val="24"/>
          </w:rPr>
          <w:delText>number of MW in an EILS contract period not to exceed 1,000 MW.</w:delText>
        </w:r>
      </w:del>
    </w:p>
    <w:p w:rsidR="002106BF" w:rsidRPr="001C4588" w:rsidRDefault="002106BF" w:rsidP="002106BF">
      <w:pPr>
        <w:pStyle w:val="subsectionChar"/>
        <w:numPr>
          <w:ilvl w:val="0"/>
          <w:numId w:val="0"/>
        </w:numPr>
        <w:tabs>
          <w:tab w:val="num" w:pos="720"/>
        </w:tabs>
        <w:spacing w:line="240" w:lineRule="auto"/>
        <w:ind w:left="720" w:hanging="720"/>
        <w:jc w:val="both"/>
        <w:rPr>
          <w:del w:id="48" w:author="ERCOT" w:date="2011-11-21T14:58:00Z"/>
        </w:rPr>
      </w:pPr>
    </w:p>
    <w:p w:rsidR="004504B2" w:rsidRPr="001C4588" w:rsidRDefault="004504B2" w:rsidP="002106BF">
      <w:pPr>
        <w:pStyle w:val="subsectionChar"/>
        <w:numPr>
          <w:ilvl w:val="0"/>
          <w:numId w:val="0"/>
        </w:numPr>
        <w:tabs>
          <w:tab w:val="num" w:pos="720"/>
        </w:tabs>
        <w:spacing w:line="240" w:lineRule="auto"/>
        <w:ind w:left="720" w:hanging="720"/>
        <w:jc w:val="both"/>
        <w:rPr>
          <w:del w:id="49" w:author="ERCOT" w:date="2011-11-21T14:58:00Z"/>
        </w:rPr>
      </w:pPr>
      <w:del w:id="50" w:author="ERCOT" w:date="2011-11-21T14:58:00Z">
        <w:r w:rsidRPr="001C4588">
          <w:delText>(b)</w:delText>
        </w:r>
        <w:r w:rsidRPr="001C4588">
          <w:tab/>
        </w:r>
        <w:r w:rsidRPr="001C4588">
          <w:rPr>
            <w:b/>
          </w:rPr>
          <w:delText>Definitions.</w:delText>
        </w:r>
      </w:del>
    </w:p>
    <w:p w:rsidR="00DF1ECC" w:rsidRPr="001C4588" w:rsidRDefault="00DF1ECC" w:rsidP="002106BF">
      <w:pPr>
        <w:pStyle w:val="subsectionChar"/>
        <w:numPr>
          <w:ilvl w:val="0"/>
          <w:numId w:val="0"/>
        </w:numPr>
        <w:spacing w:line="240" w:lineRule="auto"/>
        <w:ind w:left="1440" w:hanging="720"/>
        <w:jc w:val="both"/>
        <w:rPr>
          <w:del w:id="51" w:author="ERCOT" w:date="2011-11-21T14:58:00Z"/>
        </w:rPr>
      </w:pPr>
      <w:del w:id="52" w:author="ERCOT" w:date="2011-11-21T14:58:00Z">
        <w:r w:rsidRPr="001C4588">
          <w:delText>(</w:delText>
        </w:r>
        <w:r w:rsidR="00457466">
          <w:delText>1</w:delText>
        </w:r>
        <w:r w:rsidRPr="001C4588">
          <w:delText>)</w:delText>
        </w:r>
        <w:r w:rsidRPr="001C4588">
          <w:tab/>
          <w:delText xml:space="preserve">EILS </w:delText>
        </w:r>
        <w:r w:rsidR="00FF5152" w:rsidRPr="001C4588">
          <w:delText>—</w:delText>
        </w:r>
        <w:r w:rsidRPr="001C4588">
          <w:delText xml:space="preserve"> A special emergency service procured and used by ERCOT in accordance with this section.</w:delText>
        </w:r>
      </w:del>
    </w:p>
    <w:p w:rsidR="00DF1ECC" w:rsidRPr="001C4588" w:rsidRDefault="00DF1ECC" w:rsidP="002106BF">
      <w:pPr>
        <w:pStyle w:val="subsectionChar"/>
        <w:numPr>
          <w:ilvl w:val="0"/>
          <w:numId w:val="0"/>
        </w:numPr>
        <w:tabs>
          <w:tab w:val="num" w:pos="720"/>
        </w:tabs>
        <w:spacing w:line="240" w:lineRule="auto"/>
        <w:ind w:left="1440" w:hanging="1440"/>
        <w:jc w:val="both"/>
        <w:rPr>
          <w:del w:id="53" w:author="ERCOT" w:date="2011-11-21T14:58:00Z"/>
        </w:rPr>
      </w:pPr>
      <w:del w:id="54" w:author="ERCOT" w:date="2011-11-21T14:58:00Z">
        <w:r w:rsidRPr="001C4588">
          <w:tab/>
          <w:delText>(2)</w:delText>
        </w:r>
        <w:r w:rsidRPr="001C4588">
          <w:tab/>
          <w:delText xml:space="preserve">EILS contract period </w:delText>
        </w:r>
        <w:r w:rsidR="00FF5152" w:rsidRPr="001C4588">
          <w:delText>—</w:delText>
        </w:r>
        <w:r w:rsidRPr="001C4588">
          <w:delText xml:space="preserve"> As</w:delText>
        </w:r>
        <w:r w:rsidR="00457466">
          <w:delText xml:space="preserve"> defined </w:delText>
        </w:r>
        <w:r w:rsidRPr="001C4588">
          <w:delText>in subsection (a)</w:delText>
        </w:r>
      </w:del>
      <w:ins w:id="55" w:author="ERCOT" w:date="2011-11-21T14:58:00Z">
        <w:r w:rsidR="00B01321">
          <w:t>offer placed on behalf</w:t>
        </w:r>
      </w:ins>
      <w:r w:rsidR="00B01321">
        <w:t xml:space="preserve"> of </w:t>
      </w:r>
      <w:del w:id="56" w:author="ERCOT" w:date="2011-11-21T14:58:00Z">
        <w:r w:rsidRPr="001C4588">
          <w:delText xml:space="preserve">this section. </w:delText>
        </w:r>
      </w:del>
    </w:p>
    <w:p w:rsidR="004504B2" w:rsidRPr="001C4588" w:rsidRDefault="004504B2" w:rsidP="002106BF">
      <w:pPr>
        <w:pStyle w:val="subsectionChar"/>
        <w:numPr>
          <w:ilvl w:val="0"/>
          <w:numId w:val="0"/>
        </w:numPr>
        <w:tabs>
          <w:tab w:val="num" w:pos="720"/>
        </w:tabs>
        <w:spacing w:line="240" w:lineRule="auto"/>
        <w:ind w:left="1440" w:hanging="720"/>
        <w:jc w:val="both"/>
        <w:rPr>
          <w:del w:id="57" w:author="ERCOT" w:date="2011-11-21T14:58:00Z"/>
        </w:rPr>
      </w:pPr>
      <w:del w:id="58" w:author="ERCOT" w:date="2011-11-21T14:58:00Z">
        <w:r w:rsidRPr="001C4588">
          <w:delText>(3)</w:delText>
        </w:r>
        <w:r w:rsidRPr="001C4588">
          <w:tab/>
          <w:delText xml:space="preserve">EILS cost cap </w:delText>
        </w:r>
        <w:r w:rsidR="00FF5152" w:rsidRPr="001C4588">
          <w:delText>—</w:delText>
        </w:r>
        <w:r w:rsidRPr="001C4588">
          <w:delText xml:space="preserve"> The maximum amount ERCOT may spend on the EILS program in a year, February-January.  The cost cap is set at $50 million.</w:delText>
        </w:r>
      </w:del>
    </w:p>
    <w:p w:rsidR="004504B2" w:rsidRDefault="00EF0D1A" w:rsidP="002106BF">
      <w:pPr>
        <w:pStyle w:val="paragraph0"/>
        <w:spacing w:line="240" w:lineRule="auto"/>
        <w:jc w:val="both"/>
        <w:rPr>
          <w:ins w:id="59" w:author="ERCOT" w:date="2011-11-21T14:58:00Z"/>
          <w:szCs w:val="24"/>
        </w:rPr>
      </w:pPr>
      <w:del w:id="60" w:author="ERCOT" w:date="2011-11-21T14:58:00Z">
        <w:r w:rsidRPr="001C4588">
          <w:delText xml:space="preserve">(4) </w:delText>
        </w:r>
        <w:r w:rsidRPr="001C4588">
          <w:tab/>
          <w:delText>EILS</w:delText>
        </w:r>
      </w:del>
      <w:ins w:id="61" w:author="ERCOT" w:date="2011-11-21T14:58:00Z">
        <w:r w:rsidR="00B01321">
          <w:rPr>
            <w:szCs w:val="24"/>
          </w:rPr>
          <w:t>any</w:t>
        </w:r>
        <w:r w:rsidR="009072F5" w:rsidRPr="009072F5">
          <w:rPr>
            <w:szCs w:val="24"/>
          </w:rPr>
          <w:t xml:space="preserve"> </w:t>
        </w:r>
        <w:r w:rsidR="00494EC3">
          <w:rPr>
            <w:szCs w:val="24"/>
          </w:rPr>
          <w:t>ERS</w:t>
        </w:r>
      </w:ins>
      <w:r w:rsidR="009072F5" w:rsidRPr="009072F5">
        <w:rPr>
          <w:szCs w:val="24"/>
        </w:rPr>
        <w:t xml:space="preserve"> r</w:t>
      </w:r>
      <w:r w:rsidR="00B01321">
        <w:rPr>
          <w:szCs w:val="24"/>
        </w:rPr>
        <w:t xml:space="preserve">esource </w:t>
      </w:r>
      <w:del w:id="62" w:author="ERCOT" w:date="2011-11-21T14:58:00Z">
        <w:r w:rsidR="00FF5152" w:rsidRPr="001C4588">
          <w:delText>—</w:delText>
        </w:r>
        <w:r w:rsidRPr="001C4588">
          <w:delText xml:space="preserve"> Load</w:delText>
        </w:r>
      </w:del>
      <w:ins w:id="63" w:author="ERCOT" w:date="2011-11-21T14:58:00Z">
        <w:r w:rsidR="00B01321">
          <w:rPr>
            <w:szCs w:val="24"/>
          </w:rPr>
          <w:t>if ERCOT determines</w:t>
        </w:r>
      </w:ins>
      <w:r w:rsidR="00B01321">
        <w:rPr>
          <w:szCs w:val="24"/>
        </w:rPr>
        <w:t xml:space="preserve"> that </w:t>
      </w:r>
      <w:del w:id="64" w:author="ERCOT" w:date="2011-11-21T14:58:00Z">
        <w:r w:rsidRPr="001C4588">
          <w:delText>is</w:delText>
        </w:r>
      </w:del>
      <w:ins w:id="65" w:author="ERCOT" w:date="2011-11-21T14:58:00Z">
        <w:r w:rsidR="00B01321">
          <w:rPr>
            <w:szCs w:val="24"/>
          </w:rPr>
          <w:t xml:space="preserve">it lacks a sufficient basis to </w:t>
        </w:r>
        <w:r w:rsidR="009072F5" w:rsidRPr="009072F5">
          <w:rPr>
            <w:szCs w:val="24"/>
          </w:rPr>
          <w:t>verify</w:t>
        </w:r>
        <w:r w:rsidR="00B01321">
          <w:rPr>
            <w:szCs w:val="24"/>
          </w:rPr>
          <w:t xml:space="preserve"> whether th</w:t>
        </w:r>
        <w:r w:rsidR="009072F5" w:rsidRPr="009072F5">
          <w:rPr>
            <w:szCs w:val="24"/>
          </w:rPr>
          <w:t xml:space="preserve">e </w:t>
        </w:r>
        <w:r w:rsidR="00E924F1">
          <w:rPr>
            <w:szCs w:val="24"/>
          </w:rPr>
          <w:t xml:space="preserve">ERS </w:t>
        </w:r>
        <w:r w:rsidR="009072F5" w:rsidRPr="009072F5">
          <w:rPr>
            <w:szCs w:val="24"/>
          </w:rPr>
          <w:t>r</w:t>
        </w:r>
        <w:r w:rsidR="00B01321">
          <w:rPr>
            <w:szCs w:val="24"/>
          </w:rPr>
          <w:t xml:space="preserve">esource complied with ERCOT-established performance standards in an EEA during the preceding </w:t>
        </w:r>
        <w:r w:rsidR="00E924F1">
          <w:rPr>
            <w:szCs w:val="24"/>
          </w:rPr>
          <w:t xml:space="preserve">ERS </w:t>
        </w:r>
        <w:r w:rsidR="00B01321">
          <w:rPr>
            <w:szCs w:val="24"/>
          </w:rPr>
          <w:t>contract period.</w:t>
        </w:r>
      </w:ins>
    </w:p>
    <w:p w:rsidR="00BB3C5B" w:rsidRPr="006E04EF" w:rsidRDefault="00BB3C5B" w:rsidP="002106BF">
      <w:pPr>
        <w:pStyle w:val="paragraph0"/>
        <w:spacing w:line="240" w:lineRule="auto"/>
        <w:jc w:val="both"/>
        <w:rPr>
          <w:ins w:id="66" w:author="ERCOT" w:date="2011-11-21T14:58:00Z"/>
          <w:szCs w:val="24"/>
        </w:rPr>
      </w:pPr>
    </w:p>
    <w:p w:rsidR="004504B2" w:rsidRPr="001C4588" w:rsidRDefault="00BB3C5B" w:rsidP="002106BF">
      <w:pPr>
        <w:pStyle w:val="subsectionChar"/>
        <w:numPr>
          <w:ilvl w:val="0"/>
          <w:numId w:val="0"/>
        </w:numPr>
        <w:tabs>
          <w:tab w:val="num" w:pos="720"/>
        </w:tabs>
        <w:spacing w:line="240" w:lineRule="auto"/>
        <w:ind w:left="720" w:hanging="720"/>
        <w:jc w:val="both"/>
        <w:rPr>
          <w:ins w:id="67" w:author="ERCOT" w:date="2011-11-21T14:58:00Z"/>
        </w:rPr>
      </w:pPr>
      <w:ins w:id="68" w:author="ERCOT" w:date="2011-11-21T14:58:00Z">
        <w:r w:rsidRPr="001C4588" w:rsidDel="00BB3C5B">
          <w:t xml:space="preserve"> </w:t>
        </w:r>
        <w:r w:rsidR="004504B2" w:rsidRPr="001C4588">
          <w:t>(b)</w:t>
        </w:r>
        <w:r w:rsidR="004504B2" w:rsidRPr="001C4588">
          <w:tab/>
        </w:r>
        <w:r w:rsidR="004504B2" w:rsidRPr="001C4588">
          <w:rPr>
            <w:b/>
          </w:rPr>
          <w:t>Definitions.</w:t>
        </w:r>
      </w:ins>
    </w:p>
    <w:p w:rsidR="006B7FA3" w:rsidRDefault="00DF1ECC">
      <w:pPr>
        <w:pStyle w:val="subsectionChar"/>
        <w:numPr>
          <w:ilvl w:val="0"/>
          <w:numId w:val="0"/>
        </w:numPr>
        <w:tabs>
          <w:tab w:val="num" w:pos="720"/>
        </w:tabs>
        <w:spacing w:line="240" w:lineRule="auto"/>
        <w:ind w:left="1440" w:hanging="1440"/>
        <w:jc w:val="both"/>
        <w:rPr>
          <w:ins w:id="69" w:author="ERCOT" w:date="2011-11-21T14:58:00Z"/>
        </w:rPr>
      </w:pPr>
      <w:ins w:id="70" w:author="ERCOT" w:date="2011-11-21T14:58:00Z">
        <w:r w:rsidRPr="001C4588">
          <w:tab/>
          <w:t>(</w:t>
        </w:r>
        <w:r w:rsidR="00457466">
          <w:t>1</w:t>
        </w:r>
        <w:r w:rsidRPr="001C4588">
          <w:t>)</w:t>
        </w:r>
        <w:r w:rsidRPr="001C4588">
          <w:tab/>
        </w:r>
        <w:r w:rsidR="00494EC3">
          <w:t>ERS</w:t>
        </w:r>
        <w:r w:rsidRPr="001C4588">
          <w:t xml:space="preserve"> contract period </w:t>
        </w:r>
        <w:r w:rsidR="00FF5152" w:rsidRPr="001C4588">
          <w:t>—</w:t>
        </w:r>
        <w:r w:rsidRPr="001C4588">
          <w:t xml:space="preserve"> </w:t>
        </w:r>
        <w:r w:rsidR="00457466">
          <w:t>A</w:t>
        </w:r>
        <w:r w:rsidR="00B853C4">
          <w:t xml:space="preserve"> period</w:t>
        </w:r>
        <w:r w:rsidR="00457466">
          <w:t xml:space="preserve"> defined by ERCOT</w:t>
        </w:r>
        <w:r w:rsidR="00B853C4">
          <w:t xml:space="preserve"> for which a</w:t>
        </w:r>
        <w:r w:rsidR="00494EC3">
          <w:t>n ERS</w:t>
        </w:r>
        <w:r w:rsidR="00B853C4">
          <w:t xml:space="preserve"> resource is obligated to provide </w:t>
        </w:r>
        <w:r w:rsidR="00494EC3">
          <w:t>ERS</w:t>
        </w:r>
        <w:r w:rsidRPr="001C4588">
          <w:t xml:space="preserve">. </w:t>
        </w:r>
      </w:ins>
    </w:p>
    <w:p w:rsidR="00EF0D1A" w:rsidRPr="001C4588" w:rsidRDefault="00EF0D1A" w:rsidP="00EF0D1A">
      <w:pPr>
        <w:pStyle w:val="subsectionChar"/>
        <w:numPr>
          <w:ilvl w:val="0"/>
          <w:numId w:val="0"/>
        </w:numPr>
        <w:tabs>
          <w:tab w:val="num" w:pos="720"/>
        </w:tabs>
        <w:spacing w:line="240" w:lineRule="auto"/>
        <w:ind w:left="1440" w:hanging="720"/>
        <w:jc w:val="both"/>
      </w:pPr>
      <w:ins w:id="71" w:author="ERCOT" w:date="2011-11-21T14:58:00Z">
        <w:r w:rsidRPr="001C4588">
          <w:t>(</w:t>
        </w:r>
        <w:r w:rsidR="00457466">
          <w:t>2</w:t>
        </w:r>
        <w:r w:rsidRPr="001C4588">
          <w:t xml:space="preserve">) </w:t>
        </w:r>
        <w:r w:rsidRPr="001C4588">
          <w:tab/>
        </w:r>
        <w:r w:rsidR="00494EC3">
          <w:t>ERS</w:t>
        </w:r>
        <w:r w:rsidRPr="001C4588">
          <w:t xml:space="preserve"> resource </w:t>
        </w:r>
        <w:r w:rsidR="00FF5152" w:rsidRPr="001C4588">
          <w:t>—</w:t>
        </w:r>
        <w:r w:rsidRPr="001C4588">
          <w:t xml:space="preserve"> </w:t>
        </w:r>
        <w:r w:rsidR="00101630">
          <w:t>Dispatchable d</w:t>
        </w:r>
        <w:r w:rsidR="005E1261">
          <w:t>istributed generation</w:t>
        </w:r>
        <w:r w:rsidR="00C658C4">
          <w:t xml:space="preserve"> </w:t>
        </w:r>
        <w:r w:rsidR="002A08F6">
          <w:t xml:space="preserve">or </w:t>
        </w:r>
        <w:r w:rsidR="00C658C4">
          <w:t xml:space="preserve">a </w:t>
        </w:r>
        <w:r w:rsidR="00457466">
          <w:t>l</w:t>
        </w:r>
        <w:r w:rsidRPr="001C4588">
          <w:t xml:space="preserve">oad </w:t>
        </w:r>
        <w:r w:rsidR="00C658C4">
          <w:t xml:space="preserve">or </w:t>
        </w:r>
        <w:r w:rsidR="00457466">
          <w:t>aggregation of loads</w:t>
        </w:r>
      </w:ins>
      <w:r w:rsidR="00101630">
        <w:t xml:space="preserve"> </w:t>
      </w:r>
      <w:r w:rsidRPr="001C4588">
        <w:t xml:space="preserve">contracted to provide </w:t>
      </w:r>
      <w:del w:id="72" w:author="ERCOT" w:date="2011-11-21T14:58:00Z">
        <w:r w:rsidRPr="001C4588">
          <w:delText>EILS</w:delText>
        </w:r>
      </w:del>
      <w:ins w:id="73" w:author="ERCOT" w:date="2011-11-21T14:58:00Z">
        <w:r w:rsidR="00494EC3">
          <w:t>ERS</w:t>
        </w:r>
      </w:ins>
      <w:r w:rsidRPr="001C4588">
        <w:t>.</w:t>
      </w:r>
    </w:p>
    <w:p w:rsidR="00705C85" w:rsidRPr="001C4588" w:rsidRDefault="00EF0D1A" w:rsidP="00EF0D1A">
      <w:pPr>
        <w:pStyle w:val="subsectionChar"/>
        <w:numPr>
          <w:ilvl w:val="0"/>
          <w:numId w:val="0"/>
        </w:numPr>
        <w:tabs>
          <w:tab w:val="num" w:pos="720"/>
        </w:tabs>
        <w:spacing w:line="240" w:lineRule="auto"/>
        <w:ind w:left="1440" w:hanging="720"/>
        <w:jc w:val="both"/>
      </w:pPr>
      <w:r w:rsidRPr="001C4588">
        <w:t>(</w:t>
      </w:r>
      <w:del w:id="74" w:author="ERCOT" w:date="2011-11-21T14:58:00Z">
        <w:r w:rsidRPr="001C4588">
          <w:delText xml:space="preserve">5) </w:delText>
        </w:r>
        <w:r w:rsidRPr="001C4588">
          <w:tab/>
          <w:delText>EILS</w:delText>
        </w:r>
      </w:del>
      <w:ins w:id="75" w:author="ERCOT" w:date="2011-11-21T14:58:00Z">
        <w:r w:rsidR="00457466">
          <w:t>3</w:t>
        </w:r>
        <w:r w:rsidRPr="001C4588">
          <w:t xml:space="preserve">) </w:t>
        </w:r>
        <w:r w:rsidRPr="001C4588">
          <w:tab/>
        </w:r>
        <w:r w:rsidR="00494EC3">
          <w:t>ERS</w:t>
        </w:r>
      </w:ins>
      <w:r w:rsidRPr="001C4588">
        <w:t xml:space="preserve"> time period </w:t>
      </w:r>
      <w:r w:rsidR="00FF5152" w:rsidRPr="001C4588">
        <w:t>—</w:t>
      </w:r>
      <w:r w:rsidRPr="001C4588">
        <w:t xml:space="preserve"> Sets of hours designated by ERCOT within an </w:t>
      </w:r>
      <w:del w:id="76" w:author="ERCOT" w:date="2011-11-21T14:58:00Z">
        <w:r w:rsidRPr="001C4588">
          <w:delText>EILS</w:delText>
        </w:r>
      </w:del>
      <w:ins w:id="77" w:author="ERCOT" w:date="2011-11-21T14:58:00Z">
        <w:r w:rsidR="00494EC3">
          <w:t>ERS</w:t>
        </w:r>
      </w:ins>
      <w:r w:rsidRPr="001C4588">
        <w:t xml:space="preserve"> contract period.</w:t>
      </w:r>
    </w:p>
    <w:p w:rsidR="00EF0D1A" w:rsidRPr="001C4588" w:rsidRDefault="00EF0D1A" w:rsidP="00EF0D1A">
      <w:pPr>
        <w:pStyle w:val="subsectionChar"/>
        <w:numPr>
          <w:ilvl w:val="0"/>
          <w:numId w:val="0"/>
        </w:numPr>
        <w:tabs>
          <w:tab w:val="num" w:pos="720"/>
        </w:tabs>
        <w:spacing w:line="240" w:lineRule="auto"/>
        <w:ind w:left="1440" w:hanging="720"/>
        <w:jc w:val="both"/>
      </w:pPr>
      <w:r w:rsidRPr="001C4588">
        <w:t>(</w:t>
      </w:r>
      <w:del w:id="78" w:author="ERCOT" w:date="2011-11-21T14:58:00Z">
        <w:r w:rsidRPr="001C4588">
          <w:delText>6</w:delText>
        </w:r>
      </w:del>
      <w:ins w:id="79" w:author="ERCOT" w:date="2011-11-21T14:58:00Z">
        <w:r w:rsidR="00457466">
          <w:t>4</w:t>
        </w:r>
      </w:ins>
      <w:r w:rsidRPr="001C4588">
        <w:t xml:space="preserve">) </w:t>
      </w:r>
      <w:r w:rsidRPr="001C4588">
        <w:tab/>
        <w:t xml:space="preserve">ERCOT </w:t>
      </w:r>
      <w:r w:rsidR="00FF5152" w:rsidRPr="001C4588">
        <w:t>—</w:t>
      </w:r>
      <w:r w:rsidRPr="001C4588">
        <w:t xml:space="preserve"> </w:t>
      </w:r>
      <w:r w:rsidR="00B01321">
        <w:t>The</w:t>
      </w:r>
      <w:del w:id="80" w:author="ERCOT" w:date="2011-11-21T14:58:00Z">
        <w:r w:rsidRPr="001C4588">
          <w:delText xml:space="preserve"> professional</w:delText>
        </w:r>
      </w:del>
      <w:r w:rsidR="00B01321">
        <w:t xml:space="preserve"> staff</w:t>
      </w:r>
      <w:r w:rsidRPr="001C4588">
        <w:t xml:space="preserve"> of the Electric Reliability Council of Texas, Inc.</w:t>
      </w:r>
    </w:p>
    <w:p w:rsidR="004504B2" w:rsidRPr="001C4588" w:rsidRDefault="004504B2" w:rsidP="002106BF">
      <w:pPr>
        <w:pStyle w:val="subsectionChar"/>
        <w:numPr>
          <w:ilvl w:val="0"/>
          <w:numId w:val="0"/>
        </w:numPr>
        <w:tabs>
          <w:tab w:val="num" w:pos="720"/>
        </w:tabs>
        <w:spacing w:line="240" w:lineRule="auto"/>
        <w:ind w:left="720" w:hanging="720"/>
        <w:jc w:val="both"/>
        <w:rPr>
          <w:color w:val="000000"/>
        </w:rPr>
      </w:pPr>
    </w:p>
    <w:p w:rsidR="004504B2" w:rsidRPr="001C4588" w:rsidRDefault="004504B2" w:rsidP="002106BF">
      <w:pPr>
        <w:pStyle w:val="subsectionChar"/>
        <w:numPr>
          <w:ilvl w:val="0"/>
          <w:numId w:val="0"/>
        </w:numPr>
        <w:tabs>
          <w:tab w:val="num" w:pos="720"/>
        </w:tabs>
        <w:spacing w:line="240" w:lineRule="auto"/>
        <w:ind w:left="720" w:hanging="720"/>
        <w:jc w:val="both"/>
      </w:pPr>
      <w:r w:rsidRPr="001C4588">
        <w:t>(c)</w:t>
      </w:r>
      <w:r w:rsidRPr="001C4588">
        <w:tab/>
      </w:r>
      <w:r w:rsidRPr="001C4588">
        <w:rPr>
          <w:b/>
        </w:rPr>
        <w:t xml:space="preserve">Participation in </w:t>
      </w:r>
      <w:del w:id="81" w:author="ERCOT" w:date="2011-11-21T14:58:00Z">
        <w:r w:rsidRPr="001C4588">
          <w:rPr>
            <w:b/>
          </w:rPr>
          <w:delText>EILS</w:delText>
        </w:r>
      </w:del>
      <w:ins w:id="82" w:author="ERCOT" w:date="2011-11-21T14:58:00Z">
        <w:r w:rsidR="00494EC3">
          <w:rPr>
            <w:b/>
          </w:rPr>
          <w:t>ERS</w:t>
        </w:r>
      </w:ins>
      <w:r w:rsidRPr="001C4588">
        <w:rPr>
          <w:b/>
        </w:rPr>
        <w:t>.</w:t>
      </w:r>
      <w:r w:rsidRPr="001C4588">
        <w:t xml:space="preserve">  In addition to requirements established by ERCOT, the following requirements shall apply for the provision of </w:t>
      </w:r>
      <w:del w:id="83" w:author="ERCOT" w:date="2011-11-21T14:58:00Z">
        <w:r w:rsidRPr="001C4588">
          <w:delText>EILS</w:delText>
        </w:r>
      </w:del>
      <w:ins w:id="84" w:author="ERCOT" w:date="2011-11-21T14:58:00Z">
        <w:r w:rsidR="00494EC3">
          <w:t>ERS</w:t>
        </w:r>
      </w:ins>
      <w:r w:rsidRPr="001C4588">
        <w:t>:</w:t>
      </w:r>
    </w:p>
    <w:p w:rsidR="001A5B2E" w:rsidRDefault="004504B2" w:rsidP="002106BF">
      <w:pPr>
        <w:pStyle w:val="subsectionChar"/>
        <w:numPr>
          <w:ilvl w:val="0"/>
          <w:numId w:val="0"/>
        </w:numPr>
        <w:tabs>
          <w:tab w:val="num" w:pos="720"/>
        </w:tabs>
        <w:spacing w:line="240" w:lineRule="auto"/>
        <w:ind w:left="1440" w:hanging="720"/>
        <w:jc w:val="both"/>
        <w:rPr>
          <w:ins w:id="85" w:author="ERCOT" w:date="2011-11-21T14:58:00Z"/>
        </w:rPr>
      </w:pPr>
      <w:r w:rsidRPr="001C4588">
        <w:t>(1)</w:t>
      </w:r>
      <w:r w:rsidRPr="001C4588">
        <w:tab/>
      </w:r>
      <w:del w:id="86" w:author="ERCOT" w:date="2011-11-21T14:58:00Z">
        <w:r w:rsidRPr="001C4588">
          <w:delText>EILS bids may</w:delText>
        </w:r>
      </w:del>
      <w:ins w:id="87" w:author="ERCOT" w:date="2011-11-21T14:58:00Z">
        <w:r w:rsidR="001A5B2E">
          <w:t xml:space="preserve">An </w:t>
        </w:r>
        <w:r w:rsidR="00494EC3">
          <w:t>ERS</w:t>
        </w:r>
        <w:r w:rsidRPr="001C4588">
          <w:t xml:space="preserve"> </w:t>
        </w:r>
        <w:r w:rsidR="001A5B2E">
          <w:t>resource must</w:t>
        </w:r>
      </w:ins>
      <w:r w:rsidR="001A5B2E">
        <w:t xml:space="preserve"> be </w:t>
      </w:r>
      <w:del w:id="88" w:author="ERCOT" w:date="2011-11-21T14:58:00Z">
        <w:r w:rsidRPr="001C4588">
          <w:delText>submitted to ERCOT</w:delText>
        </w:r>
      </w:del>
      <w:ins w:id="89" w:author="ERCOT" w:date="2011-11-21T14:58:00Z">
        <w:r w:rsidR="001A5B2E">
          <w:t>represented</w:t>
        </w:r>
      </w:ins>
      <w:r w:rsidRPr="001C4588">
        <w:t xml:space="preserve"> by a qualified scheduling entity (QSE</w:t>
      </w:r>
      <w:del w:id="90" w:author="ERCOT" w:date="2011-11-21T14:58:00Z">
        <w:r w:rsidRPr="001C4588">
          <w:delText xml:space="preserve">) </w:delText>
        </w:r>
      </w:del>
      <w:ins w:id="91" w:author="ERCOT" w:date="2011-11-21T14:58:00Z">
        <w:r w:rsidRPr="001C4588">
          <w:t>)</w:t>
        </w:r>
        <w:r w:rsidR="001A5B2E">
          <w:t>.</w:t>
        </w:r>
        <w:r w:rsidR="00E879C2">
          <w:t xml:space="preserve">  </w:t>
        </w:r>
      </w:ins>
    </w:p>
    <w:p w:rsidR="004504B2" w:rsidRPr="001C4588" w:rsidRDefault="001A5B2E" w:rsidP="002106BF">
      <w:pPr>
        <w:pStyle w:val="subsectionChar"/>
        <w:numPr>
          <w:ilvl w:val="0"/>
          <w:numId w:val="0"/>
        </w:numPr>
        <w:tabs>
          <w:tab w:val="num" w:pos="720"/>
        </w:tabs>
        <w:spacing w:line="240" w:lineRule="auto"/>
        <w:ind w:left="1440" w:hanging="720"/>
        <w:jc w:val="both"/>
      </w:pPr>
      <w:ins w:id="92" w:author="ERCOT" w:date="2011-11-21T14:58:00Z">
        <w:r>
          <w:t>(2)</w:t>
        </w:r>
        <w:r>
          <w:tab/>
          <w:t xml:space="preserve">QSEs shall submit offers to ERCOT </w:t>
        </w:r>
      </w:ins>
      <w:r>
        <w:t xml:space="preserve">on </w:t>
      </w:r>
      <w:r w:rsidR="004504B2" w:rsidRPr="001C4588">
        <w:t>behalf</w:t>
      </w:r>
      <w:r>
        <w:t xml:space="preserve"> of </w:t>
      </w:r>
      <w:del w:id="93" w:author="ERCOT" w:date="2011-11-21T14:58:00Z">
        <w:r w:rsidR="004504B2" w:rsidRPr="001C4588">
          <w:delText>an EILS resource</w:delText>
        </w:r>
      </w:del>
      <w:ins w:id="94" w:author="ERCOT" w:date="2011-11-21T14:58:00Z">
        <w:r>
          <w:t xml:space="preserve">their </w:t>
        </w:r>
        <w:r w:rsidR="00494EC3">
          <w:t>ERS</w:t>
        </w:r>
        <w:r>
          <w:t xml:space="preserve"> resources</w:t>
        </w:r>
      </w:ins>
      <w:r w:rsidR="004504B2" w:rsidRPr="001C4588">
        <w:t>.</w:t>
      </w:r>
    </w:p>
    <w:p w:rsidR="004504B2" w:rsidRPr="001C4588" w:rsidRDefault="004504B2" w:rsidP="002106BF">
      <w:pPr>
        <w:pStyle w:val="paragraph0"/>
        <w:spacing w:line="240" w:lineRule="auto"/>
        <w:ind w:left="2160"/>
        <w:jc w:val="both"/>
        <w:rPr>
          <w:szCs w:val="24"/>
        </w:rPr>
      </w:pPr>
      <w:r w:rsidRPr="001C4588">
        <w:rPr>
          <w:szCs w:val="24"/>
        </w:rPr>
        <w:t>(A)</w:t>
      </w:r>
      <w:r w:rsidRPr="001C4588">
        <w:rPr>
          <w:szCs w:val="24"/>
        </w:rPr>
        <w:tab/>
      </w:r>
      <w:del w:id="95" w:author="ERCOT" w:date="2011-11-21T14:58:00Z">
        <w:r w:rsidRPr="001C4588">
          <w:rPr>
            <w:szCs w:val="24"/>
          </w:rPr>
          <w:delText>Bids</w:delText>
        </w:r>
      </w:del>
      <w:ins w:id="96" w:author="ERCOT" w:date="2011-11-21T14:58:00Z">
        <w:r w:rsidR="008D152B">
          <w:rPr>
            <w:szCs w:val="24"/>
          </w:rPr>
          <w:t>Offer</w:t>
        </w:r>
        <w:r w:rsidRPr="001C4588">
          <w:rPr>
            <w:szCs w:val="24"/>
          </w:rPr>
          <w:t>s</w:t>
        </w:r>
      </w:ins>
      <w:r w:rsidRPr="001C4588">
        <w:rPr>
          <w:szCs w:val="24"/>
        </w:rPr>
        <w:t xml:space="preserve"> may be submitted for one or more </w:t>
      </w:r>
      <w:ins w:id="97" w:author="ERCOT" w:date="2011-11-21T14:58:00Z">
        <w:r w:rsidR="00E924F1">
          <w:rPr>
            <w:szCs w:val="24"/>
          </w:rPr>
          <w:t xml:space="preserve">ERS </w:t>
        </w:r>
      </w:ins>
      <w:r w:rsidRPr="001C4588">
        <w:rPr>
          <w:szCs w:val="24"/>
        </w:rPr>
        <w:t xml:space="preserve">time periods within </w:t>
      </w:r>
      <w:del w:id="98" w:author="ERCOT" w:date="2011-11-21T14:58:00Z">
        <w:r w:rsidRPr="001C4588">
          <w:rPr>
            <w:szCs w:val="24"/>
          </w:rPr>
          <w:delText>a</w:delText>
        </w:r>
      </w:del>
      <w:ins w:id="99" w:author="ERCOT" w:date="2011-11-21T14:58:00Z">
        <w:r w:rsidRPr="001C4588">
          <w:rPr>
            <w:szCs w:val="24"/>
          </w:rPr>
          <w:t>a</w:t>
        </w:r>
        <w:r w:rsidR="00E924F1">
          <w:rPr>
            <w:szCs w:val="24"/>
          </w:rPr>
          <w:t>n ERS</w:t>
        </w:r>
      </w:ins>
      <w:r w:rsidRPr="001C4588">
        <w:rPr>
          <w:szCs w:val="24"/>
        </w:rPr>
        <w:t xml:space="preserve"> contract period.</w:t>
      </w:r>
    </w:p>
    <w:p w:rsidR="004504B2" w:rsidRPr="001C4588" w:rsidRDefault="004504B2" w:rsidP="002106BF">
      <w:pPr>
        <w:pStyle w:val="paragraph0"/>
        <w:spacing w:line="240" w:lineRule="auto"/>
        <w:ind w:left="2160"/>
        <w:jc w:val="both"/>
        <w:rPr>
          <w:del w:id="100" w:author="ERCOT" w:date="2011-11-21T14:58:00Z"/>
          <w:szCs w:val="24"/>
        </w:rPr>
      </w:pPr>
      <w:r w:rsidRPr="001C4588">
        <w:rPr>
          <w:szCs w:val="24"/>
        </w:rPr>
        <w:t>(B)</w:t>
      </w:r>
      <w:r w:rsidRPr="001C4588">
        <w:rPr>
          <w:szCs w:val="24"/>
        </w:rPr>
        <w:tab/>
      </w:r>
      <w:del w:id="101" w:author="ERCOT" w:date="2011-11-21T14:58:00Z">
        <w:r w:rsidRPr="001C4588">
          <w:rPr>
            <w:szCs w:val="24"/>
          </w:rPr>
          <w:delText xml:space="preserve">The minimum amount of EILS that may be offered in a bid to ERCOT is one MW.  </w:delText>
        </w:r>
      </w:del>
      <w:r w:rsidRPr="001C4588">
        <w:rPr>
          <w:szCs w:val="24"/>
        </w:rPr>
        <w:t xml:space="preserve">QSEs representing </w:t>
      </w:r>
      <w:del w:id="102" w:author="ERCOT" w:date="2011-11-21T14:58:00Z">
        <w:r w:rsidRPr="001C4588">
          <w:rPr>
            <w:szCs w:val="24"/>
          </w:rPr>
          <w:delText>EILS</w:delText>
        </w:r>
      </w:del>
      <w:ins w:id="103" w:author="ERCOT" w:date="2011-11-21T14:58:00Z">
        <w:r w:rsidR="00494EC3">
          <w:rPr>
            <w:szCs w:val="24"/>
          </w:rPr>
          <w:t>ERS</w:t>
        </w:r>
      </w:ins>
      <w:r w:rsidRPr="001C4588">
        <w:rPr>
          <w:szCs w:val="24"/>
        </w:rPr>
        <w:t xml:space="preserve"> resources may aggregate multiple </w:t>
      </w:r>
      <w:del w:id="104" w:author="ERCOT" w:date="2011-11-21T14:58:00Z">
        <w:r w:rsidRPr="001C4588">
          <w:rPr>
            <w:szCs w:val="24"/>
          </w:rPr>
          <w:delText>resources</w:delText>
        </w:r>
      </w:del>
      <w:ins w:id="105" w:author="ERCOT" w:date="2011-11-21T14:58:00Z">
        <w:r w:rsidR="00E879C2">
          <w:rPr>
            <w:szCs w:val="24"/>
          </w:rPr>
          <w:t>load</w:t>
        </w:r>
        <w:r w:rsidR="001A5B2E">
          <w:rPr>
            <w:szCs w:val="24"/>
          </w:rPr>
          <w:t>s</w:t>
        </w:r>
      </w:ins>
      <w:r w:rsidR="001A5B2E" w:rsidRPr="001C4588">
        <w:rPr>
          <w:szCs w:val="24"/>
        </w:rPr>
        <w:t xml:space="preserve"> </w:t>
      </w:r>
      <w:r w:rsidRPr="001C4588">
        <w:rPr>
          <w:szCs w:val="24"/>
        </w:rPr>
        <w:t xml:space="preserve">to reach the </w:t>
      </w:r>
      <w:del w:id="106" w:author="ERCOT" w:date="2011-11-21T14:58:00Z">
        <w:r w:rsidRPr="001C4588">
          <w:rPr>
            <w:szCs w:val="24"/>
          </w:rPr>
          <w:delText>one MW bid</w:delText>
        </w:r>
      </w:del>
      <w:ins w:id="107" w:author="ERCOT" w:date="2011-11-21T14:58:00Z">
        <w:r w:rsidR="00AA01EA">
          <w:rPr>
            <w:szCs w:val="24"/>
          </w:rPr>
          <w:t>minimum capacity</w:t>
        </w:r>
        <w:r w:rsidRPr="001C4588">
          <w:rPr>
            <w:szCs w:val="24"/>
          </w:rPr>
          <w:t xml:space="preserve"> </w:t>
        </w:r>
        <w:r w:rsidR="008D152B">
          <w:rPr>
            <w:szCs w:val="24"/>
          </w:rPr>
          <w:t>offer</w:t>
        </w:r>
      </w:ins>
      <w:r w:rsidRPr="001C4588">
        <w:rPr>
          <w:szCs w:val="24"/>
        </w:rPr>
        <w:t xml:space="preserve"> requirement</w:t>
      </w:r>
      <w:ins w:id="108" w:author="ERCOT" w:date="2011-11-21T14:58:00Z">
        <w:r w:rsidR="00AA01EA">
          <w:rPr>
            <w:szCs w:val="24"/>
          </w:rPr>
          <w:t xml:space="preserve"> established by ERCOT</w:t>
        </w:r>
      </w:ins>
      <w:r w:rsidRPr="001C4588">
        <w:rPr>
          <w:szCs w:val="24"/>
        </w:rPr>
        <w:t xml:space="preserve">.  Such </w:t>
      </w:r>
      <w:del w:id="109" w:author="ERCOT" w:date="2011-11-21T14:58:00Z">
        <w:r w:rsidRPr="001C4588">
          <w:rPr>
            <w:szCs w:val="24"/>
          </w:rPr>
          <w:delText>aggregated bids will</w:delText>
        </w:r>
      </w:del>
      <w:ins w:id="110" w:author="ERCOT" w:date="2011-11-21T14:58:00Z">
        <w:r w:rsidRPr="001C4588">
          <w:rPr>
            <w:szCs w:val="24"/>
          </w:rPr>
          <w:t>aggregat</w:t>
        </w:r>
        <w:r w:rsidR="00AA01EA">
          <w:rPr>
            <w:szCs w:val="24"/>
          </w:rPr>
          <w:t>ions</w:t>
        </w:r>
        <w:r w:rsidRPr="001C4588">
          <w:rPr>
            <w:szCs w:val="24"/>
          </w:rPr>
          <w:t xml:space="preserve"> </w:t>
        </w:r>
        <w:r w:rsidR="00561CC4">
          <w:rPr>
            <w:szCs w:val="24"/>
          </w:rPr>
          <w:t>shall</w:t>
        </w:r>
      </w:ins>
      <w:r w:rsidRPr="001C4588">
        <w:rPr>
          <w:szCs w:val="24"/>
        </w:rPr>
        <w:t xml:space="preserve"> be considered a single </w:t>
      </w:r>
      <w:del w:id="111" w:author="ERCOT" w:date="2011-11-21T14:58:00Z">
        <w:r w:rsidRPr="001C4588">
          <w:rPr>
            <w:szCs w:val="24"/>
          </w:rPr>
          <w:delText>EILS</w:delText>
        </w:r>
      </w:del>
      <w:ins w:id="112" w:author="ERCOT" w:date="2011-11-21T14:58:00Z">
        <w:r w:rsidR="00494EC3">
          <w:rPr>
            <w:szCs w:val="24"/>
          </w:rPr>
          <w:t>ERS</w:t>
        </w:r>
      </w:ins>
      <w:r w:rsidRPr="001C4588">
        <w:rPr>
          <w:szCs w:val="24"/>
        </w:rPr>
        <w:t xml:space="preserve"> resource</w:t>
      </w:r>
      <w:del w:id="113" w:author="ERCOT" w:date="2011-11-21T14:58:00Z">
        <w:r w:rsidRPr="001C4588">
          <w:rPr>
            <w:szCs w:val="24"/>
          </w:rPr>
          <w:delText>.</w:delText>
        </w:r>
      </w:del>
    </w:p>
    <w:p w:rsidR="004504B2" w:rsidRPr="001C4588" w:rsidRDefault="004504B2" w:rsidP="002106BF">
      <w:pPr>
        <w:pStyle w:val="subsectionChar"/>
        <w:numPr>
          <w:ilvl w:val="0"/>
          <w:numId w:val="0"/>
        </w:numPr>
        <w:tabs>
          <w:tab w:val="num" w:pos="720"/>
        </w:tabs>
        <w:spacing w:line="240" w:lineRule="auto"/>
        <w:ind w:left="1440" w:hanging="720"/>
        <w:jc w:val="both"/>
        <w:rPr>
          <w:del w:id="114" w:author="ERCOT" w:date="2011-11-21T14:58:00Z"/>
        </w:rPr>
      </w:pPr>
      <w:del w:id="115" w:author="ERCOT" w:date="2011-11-21T14:58:00Z">
        <w:r w:rsidRPr="001C4588">
          <w:delText>(2)</w:delText>
        </w:r>
        <w:r w:rsidRPr="001C4588">
          <w:tab/>
          <w:delText>To qualify to participate in the EILS program, an EILS resource shall meet the technical requirements set out in this paragraph.</w:delText>
        </w:r>
      </w:del>
    </w:p>
    <w:p w:rsidR="004504B2" w:rsidRPr="001C4588" w:rsidRDefault="004504B2" w:rsidP="002106BF">
      <w:pPr>
        <w:pStyle w:val="paragraph0"/>
        <w:spacing w:line="240" w:lineRule="auto"/>
        <w:ind w:left="2160"/>
        <w:jc w:val="both"/>
        <w:rPr>
          <w:del w:id="116" w:author="ERCOT" w:date="2011-11-21T14:58:00Z"/>
          <w:szCs w:val="24"/>
        </w:rPr>
      </w:pPr>
      <w:del w:id="117" w:author="ERCOT" w:date="2011-11-21T14:58:00Z">
        <w:r w:rsidRPr="001C4588">
          <w:rPr>
            <w:szCs w:val="24"/>
          </w:rPr>
          <w:delText>(A)</w:delText>
        </w:r>
        <w:r w:rsidRPr="001C4588">
          <w:rPr>
            <w:szCs w:val="24"/>
          </w:rPr>
          <w:tab/>
          <w:delText>Each EILS resource, including each EILS resource participating in an aggregated bid, shall have an ESI ID or unique service identifier, as defined by ERCOT.</w:delText>
        </w:r>
      </w:del>
    </w:p>
    <w:p w:rsidR="004504B2" w:rsidRPr="001C4588" w:rsidRDefault="004504B2" w:rsidP="002106BF">
      <w:pPr>
        <w:pStyle w:val="paragraph0"/>
        <w:spacing w:line="240" w:lineRule="auto"/>
        <w:ind w:left="2160"/>
        <w:jc w:val="both"/>
        <w:rPr>
          <w:del w:id="118" w:author="ERCOT" w:date="2011-11-21T14:58:00Z"/>
          <w:szCs w:val="24"/>
        </w:rPr>
      </w:pPr>
      <w:del w:id="119" w:author="ERCOT" w:date="2011-11-21T14:58:00Z">
        <w:r w:rsidRPr="001C4588">
          <w:rPr>
            <w:szCs w:val="24"/>
          </w:rPr>
          <w:delText>(B)</w:delText>
        </w:r>
        <w:r w:rsidRPr="001C4588">
          <w:rPr>
            <w:szCs w:val="24"/>
          </w:rPr>
          <w:tab/>
          <w:delText>Each EILS resource shall have a dedicated installed Interval Data Recorder (IDR) meter or equivalent.  If the IDR meter or equivalent is not used</w:delText>
        </w:r>
      </w:del>
      <w:r w:rsidR="00E36A34">
        <w:rPr>
          <w:szCs w:val="24"/>
        </w:rPr>
        <w:t xml:space="preserve"> for </w:t>
      </w:r>
      <w:del w:id="120" w:author="ERCOT" w:date="2011-11-21T14:58:00Z">
        <w:r w:rsidRPr="001C4588">
          <w:rPr>
            <w:szCs w:val="24"/>
          </w:rPr>
          <w:delText>settlement with ERCOT, then the meter and the method and format used to collect and transfer the meter data are subject to ERCOT approval.  This subsection also applies to meters behind a Non-Opt-In Entity (NOIE) meter point, to meters behind a private network’s settlement meter point, and to separately metered loads behind a single ESI ID.  This requirement shall not apply to customers participating in aggregations of EILS resources if a statistically valid alternative to universal IDR metering for measurement and verification consistent with industry best practices can be developed and approved by ERCOT.</w:delText>
        </w:r>
      </w:del>
    </w:p>
    <w:p w:rsidR="006E3C6E" w:rsidRPr="001C4588" w:rsidRDefault="004504B2" w:rsidP="00E87311">
      <w:pPr>
        <w:pStyle w:val="paragraph0"/>
        <w:spacing w:line="240" w:lineRule="auto"/>
        <w:ind w:left="2160"/>
        <w:jc w:val="both"/>
        <w:rPr>
          <w:del w:id="121" w:author="ERCOT" w:date="2011-11-21T14:58:00Z"/>
          <w:szCs w:val="24"/>
        </w:rPr>
      </w:pPr>
      <w:del w:id="122" w:author="ERCOT" w:date="2011-11-21T14:58:00Z">
        <w:r w:rsidRPr="001C4588">
          <w:rPr>
            <w:szCs w:val="24"/>
          </w:rPr>
          <w:delText>(C)</w:delText>
        </w:r>
        <w:r w:rsidR="00862E8A" w:rsidRPr="001C4588">
          <w:rPr>
            <w:szCs w:val="24"/>
          </w:rPr>
          <w:tab/>
        </w:r>
        <w:r w:rsidRPr="001C4588">
          <w:rPr>
            <w:szCs w:val="24"/>
          </w:rPr>
          <w:delText xml:space="preserve">An EILS resource shall be capable of reducing its load by its contracted capacity within ten minutes of an ERCOT verbal dispatch instruction (VDI) to its QSE and shall be capable of maintaining its performance at contracted levels for the entire period of the EILS deployment. </w:delText>
        </w:r>
      </w:del>
    </w:p>
    <w:p w:rsidR="004504B2" w:rsidRPr="001C4588" w:rsidRDefault="004504B2" w:rsidP="002106BF">
      <w:pPr>
        <w:pStyle w:val="paragraph0"/>
        <w:spacing w:line="240" w:lineRule="auto"/>
        <w:ind w:left="2160"/>
        <w:jc w:val="both"/>
        <w:rPr>
          <w:del w:id="123" w:author="ERCOT" w:date="2011-11-21T14:58:00Z"/>
          <w:szCs w:val="24"/>
        </w:rPr>
      </w:pPr>
      <w:del w:id="124" w:author="ERCOT" w:date="2011-11-21T14:58:00Z">
        <w:r w:rsidRPr="001C4588">
          <w:rPr>
            <w:szCs w:val="24"/>
          </w:rPr>
          <w:delText>(D)</w:delText>
        </w:r>
        <w:r w:rsidRPr="001C4588">
          <w:rPr>
            <w:szCs w:val="24"/>
          </w:rPr>
          <w:tab/>
          <w:delText>EILS resources, once deployed, shall be able to return to their contracted operating level for providing EILS within ten hours following the recall instruction.</w:delText>
        </w:r>
      </w:del>
    </w:p>
    <w:p w:rsidR="004504B2" w:rsidRPr="001C4588" w:rsidRDefault="004504B2" w:rsidP="002106BF">
      <w:pPr>
        <w:pStyle w:val="subparagraphChar"/>
        <w:numPr>
          <w:ilvl w:val="2"/>
          <w:numId w:val="0"/>
        </w:numPr>
        <w:tabs>
          <w:tab w:val="num" w:pos="2160"/>
        </w:tabs>
        <w:spacing w:line="240" w:lineRule="auto"/>
        <w:ind w:left="2160" w:hanging="720"/>
        <w:jc w:val="both"/>
        <w:rPr>
          <w:del w:id="125" w:author="ERCOT" w:date="2011-11-21T14:58:00Z"/>
          <w:szCs w:val="24"/>
        </w:rPr>
      </w:pPr>
      <w:del w:id="126" w:author="ERCOT" w:date="2011-11-21T14:58:00Z">
        <w:r w:rsidRPr="001C4588">
          <w:rPr>
            <w:szCs w:val="24"/>
          </w:rPr>
          <w:delText>(E)</w:delText>
        </w:r>
        <w:r w:rsidRPr="001C4588">
          <w:rPr>
            <w:szCs w:val="24"/>
          </w:rPr>
          <w:tab/>
          <w:delText>EILS resources shall be subject to qualification, testing, and performance requirements as developed and administered by ERCOT.</w:delText>
        </w:r>
      </w:del>
    </w:p>
    <w:p w:rsidR="004504B2" w:rsidRPr="001C4588" w:rsidRDefault="004504B2" w:rsidP="002106BF">
      <w:pPr>
        <w:pStyle w:val="subsection"/>
        <w:spacing w:line="240" w:lineRule="auto"/>
        <w:ind w:left="2160"/>
        <w:jc w:val="both"/>
        <w:rPr>
          <w:del w:id="127" w:author="ERCOT" w:date="2011-11-21T14:58:00Z"/>
          <w:szCs w:val="24"/>
        </w:rPr>
      </w:pPr>
      <w:del w:id="128" w:author="ERCOT" w:date="2011-11-21T14:58:00Z">
        <w:r w:rsidRPr="001C4588">
          <w:rPr>
            <w:szCs w:val="24"/>
          </w:rPr>
          <w:delText>(F)</w:delText>
        </w:r>
        <w:r w:rsidRPr="001C4588">
          <w:rPr>
            <w:szCs w:val="24"/>
          </w:rPr>
          <w:tab/>
          <w:delText>An EILS resource shall be registered as part of its QSE agreement  with ERCOT.</w:delText>
        </w:r>
      </w:del>
    </w:p>
    <w:p w:rsidR="004504B2" w:rsidRPr="001C4588" w:rsidRDefault="004504B2" w:rsidP="002106BF">
      <w:pPr>
        <w:pStyle w:val="subparagraphChar"/>
        <w:tabs>
          <w:tab w:val="clear" w:pos="2160"/>
        </w:tabs>
        <w:spacing w:line="240" w:lineRule="auto"/>
        <w:jc w:val="both"/>
        <w:rPr>
          <w:del w:id="129" w:author="ERCOT" w:date="2011-11-21T14:58:00Z"/>
          <w:szCs w:val="24"/>
        </w:rPr>
      </w:pPr>
      <w:del w:id="130" w:author="ERCOT" w:date="2011-11-21T14:58:00Z">
        <w:r w:rsidRPr="001C4588">
          <w:rPr>
            <w:szCs w:val="24"/>
          </w:rPr>
          <w:delText>(G)</w:delText>
        </w:r>
        <w:r w:rsidRPr="001C4588">
          <w:rPr>
            <w:szCs w:val="24"/>
          </w:rPr>
          <w:tab/>
          <w:delText>The QSE shall execute a standard form EILS agreement as developed by ERCOT.</w:delText>
        </w:r>
      </w:del>
    </w:p>
    <w:p w:rsidR="004504B2" w:rsidRPr="001C4588" w:rsidRDefault="004504B2" w:rsidP="002106BF">
      <w:pPr>
        <w:pStyle w:val="paragraph0"/>
        <w:spacing w:line="240" w:lineRule="auto"/>
        <w:ind w:left="2160"/>
        <w:jc w:val="both"/>
        <w:rPr>
          <w:del w:id="131" w:author="ERCOT" w:date="2011-11-21T14:58:00Z"/>
          <w:szCs w:val="24"/>
        </w:rPr>
      </w:pPr>
      <w:del w:id="132" w:author="ERCOT" w:date="2011-11-21T14:58:00Z">
        <w:r w:rsidRPr="001C4588">
          <w:rPr>
            <w:szCs w:val="24"/>
          </w:rPr>
          <w:delText>(H)</w:delText>
        </w:r>
        <w:r w:rsidRPr="001C4588">
          <w:rPr>
            <w:szCs w:val="24"/>
          </w:rPr>
          <w:tab/>
          <w:delText>The EILS resource shall be served by a QSE qualified to provide ancillary services and capable of communicating with ERCOT and the EILS resource.</w:delText>
        </w:r>
      </w:del>
    </w:p>
    <w:p w:rsidR="002A08F6" w:rsidRDefault="004504B2">
      <w:pPr>
        <w:pStyle w:val="paragraph0"/>
        <w:spacing w:line="240" w:lineRule="auto"/>
        <w:ind w:left="2160"/>
        <w:jc w:val="both"/>
        <w:rPr>
          <w:szCs w:val="24"/>
        </w:rPr>
        <w:pPrChange w:id="133" w:author="ERCOT" w:date="2011-11-21T14:58:00Z">
          <w:pPr>
            <w:pStyle w:val="subparagraphChar"/>
            <w:tabs>
              <w:tab w:val="clear" w:pos="2160"/>
            </w:tabs>
            <w:spacing w:line="240" w:lineRule="auto"/>
            <w:jc w:val="both"/>
          </w:pPr>
        </w:pPrChange>
      </w:pPr>
      <w:del w:id="134" w:author="ERCOT" w:date="2011-11-21T14:58:00Z">
        <w:r w:rsidRPr="001C4588">
          <w:rPr>
            <w:szCs w:val="24"/>
          </w:rPr>
          <w:lastRenderedPageBreak/>
          <w:delText>(I)</w:delText>
        </w:r>
        <w:r w:rsidRPr="001C4588">
          <w:rPr>
            <w:szCs w:val="24"/>
          </w:rPr>
          <w:tab/>
          <w:delText>An EILS resource shall not provide other ancillary services, including balancing energy services with the same capacity, while under an EILS Agreement</w:delText>
        </w:r>
      </w:del>
      <w:ins w:id="135" w:author="ERCOT" w:date="2011-11-21T14:58:00Z">
        <w:r w:rsidR="00E36A34">
          <w:rPr>
            <w:szCs w:val="24"/>
          </w:rPr>
          <w:t>purposes of submitting offers</w:t>
        </w:r>
      </w:ins>
      <w:r w:rsidRPr="001C4588">
        <w:rPr>
          <w:szCs w:val="24"/>
        </w:rPr>
        <w:t>.</w:t>
      </w:r>
    </w:p>
    <w:p w:rsidR="004504B2" w:rsidRPr="001C4588" w:rsidRDefault="004504B2" w:rsidP="002106BF">
      <w:pPr>
        <w:pStyle w:val="subsectionChar"/>
        <w:numPr>
          <w:ilvl w:val="0"/>
          <w:numId w:val="0"/>
        </w:numPr>
        <w:tabs>
          <w:tab w:val="num" w:pos="720"/>
        </w:tabs>
        <w:spacing w:line="240" w:lineRule="auto"/>
        <w:ind w:left="1440" w:hanging="720"/>
        <w:jc w:val="both"/>
      </w:pPr>
      <w:r w:rsidRPr="001C4588">
        <w:t>(</w:t>
      </w:r>
      <w:r w:rsidR="00E879C2">
        <w:t>3</w:t>
      </w:r>
      <w:r w:rsidRPr="001C4588">
        <w:t>)</w:t>
      </w:r>
      <w:r w:rsidRPr="001C4588">
        <w:tab/>
      </w:r>
      <w:r w:rsidR="00450008">
        <w:t xml:space="preserve">ERCOT shall establish </w:t>
      </w:r>
      <w:del w:id="136" w:author="ERCOT" w:date="2011-11-21T14:58:00Z">
        <w:r w:rsidRPr="001C4588">
          <w:delText>an individual load baseline for each proposed EILS resource.  If the EILS resource is an aggregation of ESI IDs, ERCOT shall take into account the load characteristics of each ESI ID represented by the EILS resource</w:delText>
        </w:r>
      </w:del>
      <w:ins w:id="137" w:author="ERCOT" w:date="2011-11-21T14:58:00Z">
        <w:r w:rsidR="00450008">
          <w:t xml:space="preserve">qualifications for QSEs and </w:t>
        </w:r>
        <w:r w:rsidR="00494EC3">
          <w:t>ERS</w:t>
        </w:r>
        <w:r w:rsidR="00450008">
          <w:t xml:space="preserve"> resources t</w:t>
        </w:r>
        <w:r w:rsidRPr="001C4588">
          <w:t xml:space="preserve">o participate in </w:t>
        </w:r>
        <w:r w:rsidR="00494EC3">
          <w:t>ERS</w:t>
        </w:r>
      </w:ins>
      <w:r w:rsidR="00E879C2">
        <w:t>.</w:t>
      </w:r>
    </w:p>
    <w:p w:rsidR="004504B2" w:rsidRPr="001C4588" w:rsidRDefault="004504B2" w:rsidP="002106BF">
      <w:pPr>
        <w:pStyle w:val="subsection"/>
        <w:spacing w:line="240" w:lineRule="auto"/>
        <w:ind w:left="2160"/>
        <w:jc w:val="both"/>
        <w:rPr>
          <w:del w:id="138" w:author="ERCOT" w:date="2011-11-21T14:58:00Z"/>
          <w:szCs w:val="24"/>
        </w:rPr>
      </w:pPr>
      <w:del w:id="139" w:author="ERCOT" w:date="2011-11-21T14:58:00Z">
        <w:r w:rsidRPr="001C4588">
          <w:rPr>
            <w:szCs w:val="24"/>
          </w:rPr>
          <w:delText>(A)</w:delText>
        </w:r>
        <w:r w:rsidRPr="001C4588">
          <w:rPr>
            <w:szCs w:val="24"/>
          </w:rPr>
          <w:tab/>
          <w:delText>ERCOT shall review IDR data or equivalent from the most recent available 12-month period to determine an EILS Resource’s  consumption.  If 12 months of IDR data are not available, ERCOT may use reliable meter data for a shorter period or from a different source, at its reasonable discretion.  If ERCOT does not possess sufficient data, the EILS Resource or its QSE must provide data to ERCOT according to ERCOT’s specifications.</w:delText>
        </w:r>
      </w:del>
    </w:p>
    <w:p w:rsidR="004504B2" w:rsidRPr="001C4588" w:rsidRDefault="004504B2" w:rsidP="002106BF">
      <w:pPr>
        <w:pStyle w:val="subsection"/>
        <w:spacing w:line="240" w:lineRule="auto"/>
        <w:ind w:left="2160"/>
        <w:jc w:val="both"/>
        <w:rPr>
          <w:del w:id="140" w:author="ERCOT" w:date="2011-11-21T14:58:00Z"/>
          <w:szCs w:val="24"/>
        </w:rPr>
      </w:pPr>
      <w:del w:id="141" w:author="ERCOT" w:date="2011-11-21T14:58:00Z">
        <w:r w:rsidRPr="001C4588">
          <w:rPr>
            <w:szCs w:val="24"/>
          </w:rPr>
          <w:delText>(B)</w:delText>
        </w:r>
        <w:r w:rsidRPr="001C4588">
          <w:rPr>
            <w:szCs w:val="24"/>
          </w:rPr>
          <w:tab/>
          <w:delText xml:space="preserve">ERCOT may establish an alternate baseline methodology to accommodate loads for which a sufficiently accurate default baseline cannot be established.  </w:delText>
        </w:r>
      </w:del>
    </w:p>
    <w:p w:rsidR="004504B2" w:rsidRPr="001C4588" w:rsidRDefault="004504B2" w:rsidP="002106BF">
      <w:pPr>
        <w:pStyle w:val="subsection"/>
        <w:spacing w:line="240" w:lineRule="auto"/>
        <w:ind w:left="2160"/>
        <w:jc w:val="both"/>
        <w:rPr>
          <w:del w:id="142" w:author="ERCOT" w:date="2011-11-21T14:58:00Z"/>
          <w:szCs w:val="24"/>
        </w:rPr>
      </w:pPr>
      <w:del w:id="143" w:author="ERCOT" w:date="2011-11-21T14:58:00Z">
        <w:r w:rsidRPr="001C4588">
          <w:rPr>
            <w:szCs w:val="24"/>
          </w:rPr>
          <w:delText>(C)</w:delText>
        </w:r>
        <w:r w:rsidRPr="001C4588">
          <w:rPr>
            <w:szCs w:val="24"/>
          </w:rPr>
          <w:tab/>
          <w:delText>Baselines shall be used to verify or establish an EILS Resource’s maximum contract amount and to verify the EILS resource’s performance as compared to its contracted capacity during an EILS deployment event.</w:delText>
        </w:r>
      </w:del>
    </w:p>
    <w:p w:rsidR="004504B2" w:rsidRPr="001C4588" w:rsidRDefault="004504B2" w:rsidP="002106BF">
      <w:pPr>
        <w:pStyle w:val="subsectionChar"/>
        <w:numPr>
          <w:ilvl w:val="0"/>
          <w:numId w:val="0"/>
        </w:numPr>
        <w:tabs>
          <w:tab w:val="num" w:pos="720"/>
        </w:tabs>
        <w:spacing w:line="240" w:lineRule="auto"/>
        <w:ind w:left="1440" w:hanging="720"/>
        <w:jc w:val="both"/>
        <w:rPr>
          <w:del w:id="144" w:author="ERCOT" w:date="2011-11-21T14:58:00Z"/>
        </w:rPr>
      </w:pPr>
      <w:del w:id="145" w:author="ERCOT" w:date="2011-11-21T14:58:00Z">
        <w:r w:rsidRPr="001C4588">
          <w:delText>(4)</w:delText>
        </w:r>
        <w:r w:rsidRPr="001C4588">
          <w:tab/>
          <w:delText>EILS shall be deployed by ERCOT byVDIs in a single phone call to all QSEs providing EILS.</w:delText>
        </w:r>
      </w:del>
    </w:p>
    <w:p w:rsidR="00D51A0B" w:rsidRPr="001C4588" w:rsidRDefault="00D51A0B" w:rsidP="002106BF">
      <w:pPr>
        <w:pStyle w:val="subsection"/>
        <w:spacing w:line="240" w:lineRule="auto"/>
        <w:ind w:left="2160"/>
        <w:jc w:val="both"/>
        <w:rPr>
          <w:del w:id="146" w:author="ERCOT" w:date="2011-11-21T14:58:00Z"/>
          <w:szCs w:val="24"/>
        </w:rPr>
      </w:pPr>
      <w:del w:id="147" w:author="ERCOT" w:date="2011-11-21T14:58:00Z">
        <w:r w:rsidRPr="001C4588">
          <w:rPr>
            <w:szCs w:val="24"/>
          </w:rPr>
          <w:delText>(A)</w:delText>
        </w:r>
        <w:r w:rsidRPr="001C4588">
          <w:rPr>
            <w:szCs w:val="24"/>
          </w:rPr>
          <w:tab/>
          <w:delText>When ERCOT issues a VDI, 100% of the available contracted EILS resources shall be deployed.</w:delText>
        </w:r>
      </w:del>
    </w:p>
    <w:p w:rsidR="00D51A0B" w:rsidRPr="001C4588" w:rsidRDefault="00D51A0B" w:rsidP="002106BF">
      <w:pPr>
        <w:pStyle w:val="subsection"/>
        <w:spacing w:line="240" w:lineRule="auto"/>
        <w:ind w:left="2160"/>
        <w:jc w:val="both"/>
        <w:rPr>
          <w:del w:id="148" w:author="ERCOT" w:date="2011-11-21T14:58:00Z"/>
          <w:szCs w:val="24"/>
        </w:rPr>
      </w:pPr>
      <w:del w:id="149" w:author="ERCOT" w:date="2011-11-21T14:58:00Z">
        <w:r w:rsidRPr="001C4588">
          <w:rPr>
            <w:szCs w:val="24"/>
          </w:rPr>
          <w:delText>(B)</w:delText>
        </w:r>
        <w:r w:rsidRPr="001C4588">
          <w:rPr>
            <w:szCs w:val="24"/>
          </w:rPr>
          <w:tab/>
          <w:delText>ERCOT may deploy EILS at any time during a settlement interval.</w:delText>
        </w:r>
      </w:del>
    </w:p>
    <w:p w:rsidR="004504B2" w:rsidRPr="001C4588" w:rsidRDefault="004504B2" w:rsidP="002106BF">
      <w:pPr>
        <w:pStyle w:val="paragraph0"/>
        <w:spacing w:line="240" w:lineRule="auto"/>
        <w:ind w:left="2160"/>
        <w:jc w:val="both"/>
        <w:rPr>
          <w:del w:id="150" w:author="ERCOT" w:date="2011-11-21T14:58:00Z"/>
          <w:szCs w:val="24"/>
        </w:rPr>
      </w:pPr>
      <w:del w:id="151" w:author="ERCOT" w:date="2011-11-21T14:58:00Z">
        <w:r w:rsidRPr="001C4588">
          <w:rPr>
            <w:szCs w:val="24"/>
          </w:rPr>
          <w:delText>(C)</w:delText>
        </w:r>
        <w:r w:rsidRPr="001C4588">
          <w:rPr>
            <w:szCs w:val="24"/>
          </w:rPr>
          <w:tab/>
          <w:delText>An EILS resource shall be subject to a maximum of two deployments per EILS contract period, lasting no more than a total of eight hours per contract period, unless an EILS deployment is still in effect when the eighth hour lapses, in which case EILS deployment shall continue until ERCOT releases the EILS resource.  EILS resources may return to service only after being released by ERCOT.</w:delText>
        </w:r>
      </w:del>
    </w:p>
    <w:p w:rsidR="00D51A0B" w:rsidRPr="001C4588" w:rsidRDefault="00D51A0B" w:rsidP="002106BF">
      <w:pPr>
        <w:pStyle w:val="subsection"/>
        <w:spacing w:line="240" w:lineRule="auto"/>
        <w:ind w:left="2160"/>
        <w:jc w:val="both"/>
        <w:rPr>
          <w:del w:id="152" w:author="ERCOT" w:date="2011-11-21T14:58:00Z"/>
          <w:szCs w:val="24"/>
        </w:rPr>
      </w:pPr>
      <w:del w:id="153" w:author="ERCOT" w:date="2011-11-21T14:58:00Z">
        <w:r w:rsidRPr="001C4588">
          <w:rPr>
            <w:szCs w:val="24"/>
          </w:rPr>
          <w:delText>(D)</w:delText>
        </w:r>
        <w:r w:rsidRPr="001C4588">
          <w:rPr>
            <w:szCs w:val="24"/>
          </w:rPr>
          <w:tab/>
          <w:delText>ERCOT may conduct a load-shedding test of each EILS resource once a year unless the EILS resource has met its performance obligations during an EILS deployment during the preceding 12 months.  ERCOT tests are not “deployments” under subparagraph (C) of this paragraph.</w:delText>
        </w:r>
      </w:del>
    </w:p>
    <w:p w:rsidR="004504B2" w:rsidRPr="001C4588" w:rsidRDefault="004504B2" w:rsidP="002106BF">
      <w:pPr>
        <w:pStyle w:val="subsection"/>
        <w:spacing w:line="240" w:lineRule="auto"/>
        <w:jc w:val="both"/>
        <w:rPr>
          <w:del w:id="154" w:author="ERCOT" w:date="2011-11-21T14:58:00Z"/>
          <w:szCs w:val="24"/>
          <w:lang w:val="pt-BR"/>
        </w:rPr>
      </w:pPr>
    </w:p>
    <w:p w:rsidR="002072E4" w:rsidRDefault="00D51A0B">
      <w:pPr>
        <w:pStyle w:val="paragraph0"/>
        <w:spacing w:line="240" w:lineRule="auto"/>
        <w:jc w:val="both"/>
        <w:rPr>
          <w:ins w:id="155" w:author="ERCOT" w:date="2011-11-21T14:58:00Z"/>
          <w:szCs w:val="24"/>
        </w:rPr>
      </w:pPr>
      <w:del w:id="156" w:author="ERCOT" w:date="2011-11-21T14:58:00Z">
        <w:r w:rsidRPr="001C4588">
          <w:delText>(d)</w:delText>
        </w:r>
        <w:r w:rsidRPr="001C4588">
          <w:tab/>
        </w:r>
        <w:r w:rsidRPr="001C4588">
          <w:rPr>
            <w:b/>
          </w:rPr>
          <w:delText>EILS</w:delText>
        </w:r>
      </w:del>
      <w:ins w:id="157" w:author="ERCOT" w:date="2011-11-21T14:58:00Z">
        <w:r w:rsidR="004504B2" w:rsidRPr="001C4588">
          <w:rPr>
            <w:szCs w:val="24"/>
          </w:rPr>
          <w:t>(</w:t>
        </w:r>
        <w:r w:rsidR="00450008">
          <w:rPr>
            <w:szCs w:val="24"/>
          </w:rPr>
          <w:t>4</w:t>
        </w:r>
        <w:r w:rsidR="004504B2" w:rsidRPr="001C4588">
          <w:rPr>
            <w:szCs w:val="24"/>
          </w:rPr>
          <w:t>)</w:t>
        </w:r>
        <w:r w:rsidR="004504B2" w:rsidRPr="001C4588">
          <w:rPr>
            <w:szCs w:val="24"/>
          </w:rPr>
          <w:tab/>
        </w:r>
        <w:r w:rsidR="00F7127F">
          <w:rPr>
            <w:szCs w:val="24"/>
          </w:rPr>
          <w:t xml:space="preserve">A </w:t>
        </w:r>
        <w:r w:rsidR="002B2B14">
          <w:rPr>
            <w:szCs w:val="24"/>
          </w:rPr>
          <w:t>resource</w:t>
        </w:r>
        <w:r w:rsidR="00F7127F">
          <w:rPr>
            <w:szCs w:val="24"/>
          </w:rPr>
          <w:t xml:space="preserve"> </w:t>
        </w:r>
        <w:r w:rsidR="004504B2" w:rsidRPr="001C4588">
          <w:rPr>
            <w:szCs w:val="24"/>
          </w:rPr>
          <w:t xml:space="preserve">shall not </w:t>
        </w:r>
        <w:r w:rsidR="00454454">
          <w:rPr>
            <w:szCs w:val="24"/>
          </w:rPr>
          <w:t xml:space="preserve">commit to </w:t>
        </w:r>
        <w:r w:rsidR="004504B2" w:rsidRPr="001C4588">
          <w:rPr>
            <w:szCs w:val="24"/>
          </w:rPr>
          <w:t xml:space="preserve">provide </w:t>
        </w:r>
        <w:r w:rsidR="00494EC3">
          <w:rPr>
            <w:szCs w:val="24"/>
          </w:rPr>
          <w:t>ERS</w:t>
        </w:r>
        <w:r w:rsidR="00AA01EA">
          <w:rPr>
            <w:szCs w:val="24"/>
          </w:rPr>
          <w:t xml:space="preserve"> if it is </w:t>
        </w:r>
        <w:r w:rsidR="00AA01EA">
          <w:t xml:space="preserve">separately obligated to provide response </w:t>
        </w:r>
        <w:r w:rsidR="00F7127F">
          <w:t xml:space="preserve">with the same capacity </w:t>
        </w:r>
        <w:r w:rsidR="00AA01EA">
          <w:t xml:space="preserve">during any of the same hours.  </w:t>
        </w:r>
      </w:ins>
    </w:p>
    <w:p w:rsidR="0006223E" w:rsidRDefault="004504B2" w:rsidP="002106BF">
      <w:pPr>
        <w:pStyle w:val="subsectionChar"/>
        <w:numPr>
          <w:ilvl w:val="0"/>
          <w:numId w:val="0"/>
        </w:numPr>
        <w:tabs>
          <w:tab w:val="num" w:pos="720"/>
        </w:tabs>
        <w:spacing w:line="240" w:lineRule="auto"/>
        <w:ind w:left="1440" w:hanging="720"/>
        <w:jc w:val="both"/>
        <w:rPr>
          <w:ins w:id="158" w:author="ERCOT" w:date="2011-11-21T14:58:00Z"/>
        </w:rPr>
      </w:pPr>
      <w:ins w:id="159" w:author="ERCOT" w:date="2011-11-21T14:58:00Z">
        <w:r w:rsidRPr="001C4588">
          <w:t>(</w:t>
        </w:r>
        <w:r w:rsidR="00D16B69">
          <w:t>5</w:t>
        </w:r>
        <w:r w:rsidRPr="001C4588">
          <w:t>)</w:t>
        </w:r>
        <w:r w:rsidRPr="001C4588">
          <w:tab/>
          <w:t xml:space="preserve">ERCOT shall establish </w:t>
        </w:r>
        <w:r w:rsidR="00454454">
          <w:t xml:space="preserve">performance </w:t>
        </w:r>
        <w:r w:rsidR="00D16B69">
          <w:t>criteria</w:t>
        </w:r>
        <w:r w:rsidRPr="001C4588">
          <w:t xml:space="preserve"> for </w:t>
        </w:r>
        <w:r w:rsidR="00D16B69">
          <w:t xml:space="preserve">QSEs and </w:t>
        </w:r>
        <w:r w:rsidR="00494EC3">
          <w:t>ERS</w:t>
        </w:r>
        <w:r w:rsidRPr="001C4588">
          <w:t xml:space="preserve"> resource</w:t>
        </w:r>
        <w:r w:rsidR="00D16B69">
          <w:t>s</w:t>
        </w:r>
        <w:r w:rsidRPr="001C4588">
          <w:t>.</w:t>
        </w:r>
      </w:ins>
    </w:p>
    <w:p w:rsidR="00C12B91" w:rsidRPr="000B74C7" w:rsidRDefault="004504B2" w:rsidP="00E445E7">
      <w:pPr>
        <w:pStyle w:val="subsection"/>
        <w:spacing w:line="240" w:lineRule="auto"/>
        <w:ind w:left="1440"/>
        <w:jc w:val="both"/>
        <w:rPr>
          <w:ins w:id="160" w:author="ERCOT" w:date="2011-11-21T14:58:00Z"/>
          <w:szCs w:val="24"/>
        </w:rPr>
      </w:pPr>
      <w:ins w:id="161" w:author="ERCOT" w:date="2011-11-21T14:58:00Z">
        <w:r w:rsidRPr="001C4588">
          <w:t>(</w:t>
        </w:r>
        <w:r w:rsidR="00D16B69">
          <w:t>6</w:t>
        </w:r>
        <w:r w:rsidRPr="001C4588">
          <w:t>)</w:t>
        </w:r>
        <w:r w:rsidRPr="001C4588">
          <w:tab/>
        </w:r>
        <w:r w:rsidR="00E445E7" w:rsidRPr="00F26A44">
          <w:rPr>
            <w:szCs w:val="24"/>
          </w:rPr>
          <w:t xml:space="preserve">When dispatched by ERCOT, </w:t>
        </w:r>
        <w:r w:rsidR="00494EC3" w:rsidRPr="00F26A44">
          <w:rPr>
            <w:szCs w:val="24"/>
          </w:rPr>
          <w:t>ERS</w:t>
        </w:r>
        <w:r w:rsidR="00E445E7" w:rsidRPr="00F26A44">
          <w:rPr>
            <w:szCs w:val="24"/>
          </w:rPr>
          <w:t xml:space="preserve"> resources shall deploy consistent with their obligation</w:t>
        </w:r>
        <w:r w:rsidR="00692041" w:rsidRPr="00F26A44">
          <w:rPr>
            <w:szCs w:val="24"/>
          </w:rPr>
          <w:t>s and shall remain deployed until recalled by ERCOT.</w:t>
        </w:r>
      </w:ins>
    </w:p>
    <w:p w:rsidR="00384D1F" w:rsidRDefault="009072F5" w:rsidP="00BD4134">
      <w:pPr>
        <w:pStyle w:val="subsectionChar"/>
        <w:numPr>
          <w:ilvl w:val="0"/>
          <w:numId w:val="7"/>
        </w:numPr>
        <w:spacing w:line="240" w:lineRule="auto"/>
        <w:ind w:left="1440" w:hanging="720"/>
        <w:jc w:val="both"/>
        <w:rPr>
          <w:ins w:id="162" w:author="ERCOT" w:date="2011-11-21T14:58:00Z"/>
        </w:rPr>
      </w:pPr>
      <w:ins w:id="163" w:author="ERCOT" w:date="2011-11-21T14:58:00Z">
        <w:r>
          <w:t xml:space="preserve">ERCOT may deploy </w:t>
        </w:r>
        <w:r w:rsidR="00494EC3">
          <w:t>ERS</w:t>
        </w:r>
        <w:r>
          <w:t xml:space="preserve"> resources as often and for </w:t>
        </w:r>
        <w:r w:rsidR="00EE0FDE">
          <w:t>any</w:t>
        </w:r>
        <w:r>
          <w:t xml:space="preserve"> duration ERCOT deems necessary</w:t>
        </w:r>
        <w:r w:rsidR="00384D1F">
          <w:t>,</w:t>
        </w:r>
        <w:r w:rsidR="00E36A34">
          <w:t xml:space="preserve"> subject to the annual expenditure cap</w:t>
        </w:r>
        <w:r w:rsidR="00692041">
          <w:t xml:space="preserve">.  </w:t>
        </w:r>
        <w:r w:rsidR="00384D1F">
          <w:t xml:space="preserve">Except as provided in paragraph (8), below, ERS deployment shall be limited to a maximum of eight cumulative hours in an ERS contract period.  However, if an instruction issued prior to </w:t>
        </w:r>
        <w:r w:rsidR="00384D1F">
          <w:lastRenderedPageBreak/>
          <w:t xml:space="preserve">reaching the eight-hour limit would cause the cumulative </w:t>
        </w:r>
        <w:r w:rsidR="00F26A44">
          <w:t xml:space="preserve">total </w:t>
        </w:r>
        <w:r w:rsidR="00384D1F">
          <w:t>ERS deploy</w:t>
        </w:r>
        <w:r w:rsidR="00F26A44">
          <w:t xml:space="preserve">ment period </w:t>
        </w:r>
        <w:r w:rsidR="002E1086">
          <w:t xml:space="preserve">to exceed eight hours, </w:t>
        </w:r>
        <w:r w:rsidR="000650C1">
          <w:t xml:space="preserve">each </w:t>
        </w:r>
        <w:r w:rsidR="002E1086" w:rsidRPr="00F41681">
          <w:t>ERS resource</w:t>
        </w:r>
        <w:r w:rsidR="00384D1F" w:rsidRPr="00F41681">
          <w:t xml:space="preserve"> must continue providing ERS consistent with </w:t>
        </w:r>
        <w:r w:rsidR="000650C1" w:rsidRPr="00F41681">
          <w:t>its</w:t>
        </w:r>
        <w:r w:rsidR="002E1086" w:rsidRPr="00F41681">
          <w:t xml:space="preserve"> obligations</w:t>
        </w:r>
        <w:r w:rsidR="00F26A44" w:rsidRPr="00F41681">
          <w:t xml:space="preserve"> </w:t>
        </w:r>
        <w:r w:rsidR="002E1086" w:rsidRPr="00F41681">
          <w:t xml:space="preserve">in each </w:t>
        </w:r>
        <w:r w:rsidR="00A65DD9" w:rsidRPr="00F41681">
          <w:t xml:space="preserve">ERS </w:t>
        </w:r>
        <w:r w:rsidR="002E1086" w:rsidRPr="00F41681">
          <w:t>time period until the expiration of the instruction</w:t>
        </w:r>
        <w:r w:rsidR="00F26A44" w:rsidRPr="00F41681">
          <w:t xml:space="preserve"> </w:t>
        </w:r>
        <w:r w:rsidR="00384D1F" w:rsidRPr="00F41681">
          <w:t>or until released by ERCOT</w:t>
        </w:r>
        <w:r w:rsidR="002E1086" w:rsidRPr="00F41681">
          <w:t>, whichever comes first</w:t>
        </w:r>
        <w:r w:rsidR="00384D1F" w:rsidRPr="00F41681">
          <w:t>.</w:t>
        </w:r>
        <w:r w:rsidR="00812BEF">
          <w:t xml:space="preserve"> </w:t>
        </w:r>
      </w:ins>
    </w:p>
    <w:p w:rsidR="00717DF4" w:rsidRDefault="00F26A44" w:rsidP="00BD4134">
      <w:pPr>
        <w:pStyle w:val="subsectionChar"/>
        <w:numPr>
          <w:ilvl w:val="0"/>
          <w:numId w:val="7"/>
        </w:numPr>
        <w:spacing w:line="240" w:lineRule="auto"/>
        <w:ind w:left="1440" w:hanging="720"/>
        <w:jc w:val="both"/>
        <w:rPr>
          <w:ins w:id="164" w:author="ERCOT" w:date="2011-11-21T14:58:00Z"/>
        </w:rPr>
      </w:pPr>
      <w:ins w:id="165" w:author="ERCOT" w:date="2011-11-21T14:58:00Z">
        <w:r>
          <w:t xml:space="preserve">Upon </w:t>
        </w:r>
        <w:r w:rsidR="00BD4134">
          <w:t xml:space="preserve">reaching </w:t>
        </w:r>
        <w:r>
          <w:t xml:space="preserve">the </w:t>
        </w:r>
        <w:r w:rsidR="00A4718A">
          <w:t>eight</w:t>
        </w:r>
        <w:r>
          <w:t>-</w:t>
        </w:r>
        <w:r w:rsidR="00A4718A">
          <w:t>hour</w:t>
        </w:r>
        <w:r>
          <w:t xml:space="preserve"> deployment limit</w:t>
        </w:r>
        <w:r w:rsidR="009072F5">
          <w:t xml:space="preserve">, </w:t>
        </w:r>
        <w:r w:rsidR="00692041" w:rsidRPr="00E140AA">
          <w:t xml:space="preserve">ERCOT shall </w:t>
        </w:r>
        <w:r w:rsidR="00692041">
          <w:t xml:space="preserve">have the option to renew an ERS resource’s obligation according to the same contract terms, subject to the consent of the ERS resource and its QSE.  </w:t>
        </w:r>
        <w:r>
          <w:t>ERCOT may renew the obligation on each occasion that ERCOT reaches the eight-hour limit.</w:t>
        </w:r>
      </w:ins>
    </w:p>
    <w:p w:rsidR="002072E4" w:rsidRDefault="00C12B91" w:rsidP="00C12B91">
      <w:pPr>
        <w:pStyle w:val="subsectionChar"/>
        <w:numPr>
          <w:ilvl w:val="0"/>
          <w:numId w:val="8"/>
        </w:numPr>
        <w:spacing w:line="240" w:lineRule="auto"/>
        <w:jc w:val="both"/>
        <w:rPr>
          <w:ins w:id="166" w:author="ERCOT" w:date="2011-11-21T14:58:00Z"/>
        </w:rPr>
      </w:pPr>
      <w:ins w:id="167" w:author="ERCOT" w:date="2011-11-21T14:58:00Z">
        <w:r>
          <w:tab/>
        </w:r>
        <w:r w:rsidR="00D51A0B" w:rsidRPr="001C4588">
          <w:t xml:space="preserve">ERCOT </w:t>
        </w:r>
        <w:r w:rsidR="009072F5" w:rsidRPr="009072F5">
          <w:t xml:space="preserve">shall establish procedures for testing of </w:t>
        </w:r>
        <w:r w:rsidR="00494EC3">
          <w:t>ERS</w:t>
        </w:r>
        <w:r w:rsidR="009072F5" w:rsidRPr="009072F5">
          <w:t xml:space="preserve"> resources.</w:t>
        </w:r>
      </w:ins>
    </w:p>
    <w:p w:rsidR="004504B2" w:rsidRPr="00F4475C" w:rsidRDefault="004504B2" w:rsidP="002106BF">
      <w:pPr>
        <w:pStyle w:val="subsection"/>
        <w:spacing w:line="240" w:lineRule="auto"/>
        <w:jc w:val="both"/>
        <w:rPr>
          <w:ins w:id="168" w:author="ERCOT" w:date="2011-11-21T14:58:00Z"/>
          <w:szCs w:val="24"/>
          <w:lang w:val="pt-BR"/>
        </w:rPr>
      </w:pPr>
    </w:p>
    <w:p w:rsidR="00D51A0B" w:rsidRPr="00F4475C" w:rsidRDefault="00B01321" w:rsidP="002106BF">
      <w:pPr>
        <w:pStyle w:val="subsectionChar"/>
        <w:numPr>
          <w:ilvl w:val="0"/>
          <w:numId w:val="0"/>
        </w:numPr>
        <w:tabs>
          <w:tab w:val="num" w:pos="720"/>
        </w:tabs>
        <w:spacing w:line="240" w:lineRule="auto"/>
        <w:ind w:left="720" w:hanging="720"/>
        <w:jc w:val="both"/>
      </w:pPr>
      <w:ins w:id="169" w:author="ERCOT" w:date="2011-11-21T14:58:00Z">
        <w:r>
          <w:t>(d)</w:t>
        </w:r>
        <w:r>
          <w:tab/>
        </w:r>
        <w:r w:rsidR="00494EC3">
          <w:rPr>
            <w:b/>
          </w:rPr>
          <w:t>ERS</w:t>
        </w:r>
      </w:ins>
      <w:r>
        <w:rPr>
          <w:b/>
        </w:rPr>
        <w:t xml:space="preserve"> Payment and Charges.</w:t>
      </w:r>
    </w:p>
    <w:p w:rsidR="00D51A0B" w:rsidRPr="001C4588" w:rsidRDefault="00B01321" w:rsidP="002106BF">
      <w:pPr>
        <w:pStyle w:val="subsection"/>
        <w:spacing w:line="240" w:lineRule="auto"/>
        <w:ind w:left="1440"/>
        <w:jc w:val="both"/>
        <w:rPr>
          <w:szCs w:val="24"/>
        </w:rPr>
      </w:pPr>
      <w:r>
        <w:rPr>
          <w:szCs w:val="24"/>
        </w:rPr>
        <w:t>(1)</w:t>
      </w:r>
      <w:r>
        <w:rPr>
          <w:szCs w:val="24"/>
        </w:rPr>
        <w:tab/>
        <w:t xml:space="preserve">ERCOT shall </w:t>
      </w:r>
      <w:del w:id="170" w:author="ERCOT" w:date="2011-11-21T14:58:00Z">
        <w:r w:rsidR="00D51A0B" w:rsidRPr="001C4588">
          <w:rPr>
            <w:szCs w:val="24"/>
          </w:rPr>
          <w:delText>pay</w:delText>
        </w:r>
      </w:del>
      <w:ins w:id="171" w:author="ERCOT" w:date="2011-11-21T14:58:00Z">
        <w:r>
          <w:rPr>
            <w:szCs w:val="24"/>
          </w:rPr>
          <w:t>make</w:t>
        </w:r>
      </w:ins>
      <w:r>
        <w:rPr>
          <w:szCs w:val="24"/>
        </w:rPr>
        <w:t xml:space="preserve"> a</w:t>
      </w:r>
      <w:del w:id="172" w:author="ERCOT" w:date="2011-11-21T14:58:00Z">
        <w:r>
          <w:rPr>
            <w:szCs w:val="24"/>
          </w:rPr>
          <w:delText xml:space="preserve"> capacity</w:delText>
        </w:r>
      </w:del>
      <w:r>
        <w:rPr>
          <w:szCs w:val="24"/>
        </w:rPr>
        <w:t xml:space="preserve"> payment to each QSE representing an </w:t>
      </w:r>
      <w:del w:id="173" w:author="ERCOT" w:date="2011-11-21T14:58:00Z">
        <w:r w:rsidR="00D51A0B" w:rsidRPr="001C4588">
          <w:rPr>
            <w:szCs w:val="24"/>
          </w:rPr>
          <w:delText>EILS</w:delText>
        </w:r>
      </w:del>
      <w:ins w:id="174" w:author="ERCOT" w:date="2011-11-21T14:58:00Z">
        <w:r w:rsidR="00494EC3">
          <w:rPr>
            <w:szCs w:val="24"/>
          </w:rPr>
          <w:t>ERS</w:t>
        </w:r>
      </w:ins>
      <w:r>
        <w:rPr>
          <w:szCs w:val="24"/>
        </w:rPr>
        <w:t xml:space="preserve"> resource </w:t>
      </w:r>
      <w:del w:id="175" w:author="ERCOT" w:date="2011-11-21T14:58:00Z">
        <w:r w:rsidR="00D51A0B" w:rsidRPr="001C4588">
          <w:rPr>
            <w:szCs w:val="24"/>
          </w:rPr>
          <w:delText xml:space="preserve">on an as-bid basis </w:delText>
        </w:r>
      </w:del>
      <w:r>
        <w:rPr>
          <w:szCs w:val="24"/>
        </w:rPr>
        <w:t>subject t</w:t>
      </w:r>
      <w:r w:rsidR="00D51A0B" w:rsidRPr="001C4588">
        <w:rPr>
          <w:szCs w:val="24"/>
        </w:rPr>
        <w:t xml:space="preserve">o modifications determined by ERCOT based on the </w:t>
      </w:r>
      <w:del w:id="176" w:author="ERCOT" w:date="2011-11-21T14:58:00Z">
        <w:r w:rsidR="00D51A0B" w:rsidRPr="001C4588">
          <w:rPr>
            <w:szCs w:val="24"/>
          </w:rPr>
          <w:delText>EILS</w:delText>
        </w:r>
      </w:del>
      <w:ins w:id="177" w:author="ERCOT" w:date="2011-11-21T14:58:00Z">
        <w:r w:rsidR="00494EC3">
          <w:rPr>
            <w:szCs w:val="24"/>
          </w:rPr>
          <w:t>ERS</w:t>
        </w:r>
      </w:ins>
      <w:r w:rsidR="00D51A0B" w:rsidRPr="001C4588">
        <w:rPr>
          <w:szCs w:val="24"/>
        </w:rPr>
        <w:t xml:space="preserve"> resource’s availability during an </w:t>
      </w:r>
      <w:del w:id="178" w:author="ERCOT" w:date="2011-11-21T14:58:00Z">
        <w:r w:rsidR="00D51A0B" w:rsidRPr="001C4588">
          <w:rPr>
            <w:szCs w:val="24"/>
          </w:rPr>
          <w:delText>EILS</w:delText>
        </w:r>
      </w:del>
      <w:ins w:id="179" w:author="ERCOT" w:date="2011-11-21T14:58:00Z">
        <w:r w:rsidR="00494EC3">
          <w:rPr>
            <w:szCs w:val="24"/>
          </w:rPr>
          <w:t>ERS</w:t>
        </w:r>
      </w:ins>
      <w:r w:rsidR="00D51A0B" w:rsidRPr="001C4588">
        <w:rPr>
          <w:szCs w:val="24"/>
        </w:rPr>
        <w:t xml:space="preserve"> contract period</w:t>
      </w:r>
      <w:del w:id="180" w:author="ERCOT" w:date="2011-11-21T14:58:00Z">
        <w:r w:rsidR="00D51A0B" w:rsidRPr="001C4588">
          <w:rPr>
            <w:szCs w:val="24"/>
          </w:rPr>
          <w:delText>,</w:delText>
        </w:r>
      </w:del>
      <w:r w:rsidR="00D51A0B" w:rsidRPr="001C4588">
        <w:rPr>
          <w:szCs w:val="24"/>
        </w:rPr>
        <w:t xml:space="preserve"> and the </w:t>
      </w:r>
      <w:del w:id="181" w:author="ERCOT" w:date="2011-11-21T14:58:00Z">
        <w:r w:rsidR="00D51A0B" w:rsidRPr="001C4588">
          <w:rPr>
            <w:szCs w:val="24"/>
          </w:rPr>
          <w:delText>EILS</w:delText>
        </w:r>
      </w:del>
      <w:ins w:id="182" w:author="ERCOT" w:date="2011-11-21T14:58:00Z">
        <w:r w:rsidR="00494EC3">
          <w:rPr>
            <w:szCs w:val="24"/>
          </w:rPr>
          <w:t>ERS</w:t>
        </w:r>
      </w:ins>
      <w:r w:rsidR="00D51A0B" w:rsidRPr="001C4588">
        <w:rPr>
          <w:szCs w:val="24"/>
        </w:rPr>
        <w:t xml:space="preserve"> resource’s performance in </w:t>
      </w:r>
      <w:del w:id="183" w:author="ERCOT" w:date="2011-11-21T14:58:00Z">
        <w:r w:rsidR="00D51A0B" w:rsidRPr="001C4588">
          <w:rPr>
            <w:szCs w:val="24"/>
          </w:rPr>
          <w:delText>a</w:delText>
        </w:r>
      </w:del>
      <w:ins w:id="184" w:author="ERCOT" w:date="2011-11-21T14:58:00Z">
        <w:r w:rsidR="00D51A0B" w:rsidRPr="001C4588">
          <w:rPr>
            <w:szCs w:val="24"/>
          </w:rPr>
          <w:t>a</w:t>
        </w:r>
        <w:r w:rsidR="009072F5">
          <w:rPr>
            <w:szCs w:val="24"/>
          </w:rPr>
          <w:t>ny</w:t>
        </w:r>
      </w:ins>
      <w:r w:rsidR="00D51A0B" w:rsidRPr="001C4588">
        <w:rPr>
          <w:szCs w:val="24"/>
        </w:rPr>
        <w:t xml:space="preserve"> deployment event.</w:t>
      </w:r>
    </w:p>
    <w:p w:rsidR="00D51A0B" w:rsidRPr="001C4588" w:rsidRDefault="00D51A0B" w:rsidP="002106BF">
      <w:pPr>
        <w:pStyle w:val="subsection"/>
        <w:spacing w:line="240" w:lineRule="auto"/>
        <w:ind w:left="1440"/>
        <w:jc w:val="both"/>
        <w:rPr>
          <w:szCs w:val="24"/>
        </w:rPr>
      </w:pPr>
      <w:r w:rsidRPr="001C4588">
        <w:rPr>
          <w:szCs w:val="24"/>
        </w:rPr>
        <w:t>(2)</w:t>
      </w:r>
      <w:r w:rsidRPr="001C4588">
        <w:rPr>
          <w:szCs w:val="24"/>
        </w:rPr>
        <w:tab/>
        <w:t xml:space="preserve">ERCOT shall charge each QSE a </w:t>
      </w:r>
      <w:del w:id="185" w:author="ERCOT" w:date="2011-11-21T14:58:00Z">
        <w:r w:rsidRPr="001C4588">
          <w:rPr>
            <w:szCs w:val="24"/>
          </w:rPr>
          <w:delText xml:space="preserve">capacity </w:delText>
        </w:r>
      </w:del>
      <w:r w:rsidRPr="001C4588">
        <w:rPr>
          <w:szCs w:val="24"/>
        </w:rPr>
        <w:t xml:space="preserve">charge for </w:t>
      </w:r>
      <w:del w:id="186" w:author="ERCOT" w:date="2011-11-21T14:58:00Z">
        <w:r w:rsidRPr="001C4588">
          <w:rPr>
            <w:szCs w:val="24"/>
          </w:rPr>
          <w:delText>EILS</w:delText>
        </w:r>
      </w:del>
      <w:ins w:id="187" w:author="ERCOT" w:date="2011-11-21T14:58:00Z">
        <w:r w:rsidR="00494EC3">
          <w:rPr>
            <w:szCs w:val="24"/>
          </w:rPr>
          <w:t>ERS</w:t>
        </w:r>
      </w:ins>
      <w:r w:rsidRPr="001C4588">
        <w:rPr>
          <w:szCs w:val="24"/>
        </w:rPr>
        <w:t xml:space="preserve"> based upon its load ratio share during the relevant </w:t>
      </w:r>
      <w:del w:id="188" w:author="ERCOT" w:date="2011-11-21T14:58:00Z">
        <w:r w:rsidRPr="001C4588">
          <w:rPr>
            <w:szCs w:val="24"/>
          </w:rPr>
          <w:delText>EILS</w:delText>
        </w:r>
      </w:del>
      <w:ins w:id="189" w:author="ERCOT" w:date="2011-11-21T14:58:00Z">
        <w:r w:rsidR="00494EC3">
          <w:rPr>
            <w:szCs w:val="24"/>
          </w:rPr>
          <w:t>ERS</w:t>
        </w:r>
      </w:ins>
      <w:r w:rsidRPr="001C4588">
        <w:rPr>
          <w:szCs w:val="24"/>
        </w:rPr>
        <w:t xml:space="preserve"> time period and </w:t>
      </w:r>
      <w:del w:id="190" w:author="ERCOT" w:date="2011-11-21T14:58:00Z">
        <w:r w:rsidRPr="001C4588">
          <w:rPr>
            <w:szCs w:val="24"/>
          </w:rPr>
          <w:delText>EILS</w:delText>
        </w:r>
      </w:del>
      <w:ins w:id="191" w:author="ERCOT" w:date="2011-11-21T14:58:00Z">
        <w:r w:rsidR="00494EC3">
          <w:rPr>
            <w:szCs w:val="24"/>
          </w:rPr>
          <w:t>ERS</w:t>
        </w:r>
      </w:ins>
      <w:r w:rsidRPr="001C4588">
        <w:rPr>
          <w:szCs w:val="24"/>
        </w:rPr>
        <w:t xml:space="preserve"> contract period.</w:t>
      </w:r>
    </w:p>
    <w:p w:rsidR="00D51A0B" w:rsidRPr="001C4588" w:rsidRDefault="00B01321" w:rsidP="002106BF">
      <w:pPr>
        <w:pStyle w:val="subsection"/>
        <w:spacing w:line="240" w:lineRule="auto"/>
        <w:ind w:left="1440"/>
        <w:jc w:val="both"/>
        <w:rPr>
          <w:del w:id="192" w:author="ERCOT" w:date="2011-11-21T14:58:00Z"/>
          <w:szCs w:val="24"/>
        </w:rPr>
      </w:pPr>
      <w:r>
        <w:rPr>
          <w:szCs w:val="24"/>
        </w:rPr>
        <w:t>(3)</w:t>
      </w:r>
      <w:r w:rsidR="00D51A0B" w:rsidRPr="001C4588">
        <w:rPr>
          <w:szCs w:val="24"/>
        </w:rPr>
        <w:tab/>
      </w:r>
      <w:del w:id="193" w:author="ERCOT" w:date="2011-11-21T14:58:00Z">
        <w:r w:rsidR="00D51A0B" w:rsidRPr="001C4588">
          <w:rPr>
            <w:szCs w:val="24"/>
          </w:rPr>
          <w:delText>There shall be no energy payments for providing EILS above and beyond typical load imbalance payments pursuant to the ERCOT protocols.</w:delText>
        </w:r>
      </w:del>
    </w:p>
    <w:p w:rsidR="00D51A0B" w:rsidRPr="001C4588" w:rsidRDefault="00D51A0B" w:rsidP="002106BF">
      <w:pPr>
        <w:pStyle w:val="subsection"/>
        <w:spacing w:line="240" w:lineRule="auto"/>
        <w:ind w:left="1440"/>
        <w:jc w:val="both"/>
        <w:rPr>
          <w:szCs w:val="24"/>
        </w:rPr>
      </w:pPr>
      <w:del w:id="194" w:author="ERCOT" w:date="2011-11-21T14:58:00Z">
        <w:r w:rsidRPr="001C4588">
          <w:rPr>
            <w:szCs w:val="24"/>
          </w:rPr>
          <w:delText>(4)</w:delText>
        </w:r>
        <w:r w:rsidRPr="001C4588">
          <w:rPr>
            <w:szCs w:val="24"/>
          </w:rPr>
          <w:tab/>
        </w:r>
      </w:del>
      <w:r w:rsidRPr="001C4588">
        <w:rPr>
          <w:szCs w:val="24"/>
        </w:rPr>
        <w:t xml:space="preserve">ERCOT shall settle an </w:t>
      </w:r>
      <w:del w:id="195" w:author="ERCOT" w:date="2011-11-21T14:58:00Z">
        <w:r w:rsidRPr="001C4588">
          <w:rPr>
            <w:szCs w:val="24"/>
          </w:rPr>
          <w:delText>EILS</w:delText>
        </w:r>
      </w:del>
      <w:ins w:id="196" w:author="ERCOT" w:date="2011-11-21T14:58:00Z">
        <w:r w:rsidR="00494EC3">
          <w:rPr>
            <w:szCs w:val="24"/>
          </w:rPr>
          <w:t>ERS</w:t>
        </w:r>
      </w:ins>
      <w:r w:rsidRPr="001C4588">
        <w:rPr>
          <w:szCs w:val="24"/>
        </w:rPr>
        <w:t xml:space="preserve"> contract period </w:t>
      </w:r>
      <w:del w:id="197" w:author="ERCOT" w:date="2011-11-21T14:58:00Z">
        <w:r w:rsidRPr="001C4588">
          <w:rPr>
            <w:szCs w:val="24"/>
          </w:rPr>
          <w:delText xml:space="preserve">through payments and charges on a settlement statement of a single operating day </w:delText>
        </w:r>
      </w:del>
      <w:r w:rsidRPr="001C4588">
        <w:rPr>
          <w:szCs w:val="24"/>
        </w:rPr>
        <w:t xml:space="preserve">within </w:t>
      </w:r>
      <w:del w:id="198" w:author="ERCOT" w:date="2011-11-21T14:58:00Z">
        <w:r w:rsidRPr="001C4588">
          <w:rPr>
            <w:szCs w:val="24"/>
          </w:rPr>
          <w:delText>70</w:delText>
        </w:r>
      </w:del>
      <w:ins w:id="199" w:author="ERCOT" w:date="2011-11-21T14:58:00Z">
        <w:r w:rsidR="002E0C9F">
          <w:rPr>
            <w:szCs w:val="24"/>
          </w:rPr>
          <w:t>80</w:t>
        </w:r>
      </w:ins>
      <w:r w:rsidR="002E0C9F" w:rsidRPr="001C4588">
        <w:rPr>
          <w:szCs w:val="24"/>
        </w:rPr>
        <w:t xml:space="preserve"> </w:t>
      </w:r>
      <w:r w:rsidRPr="001C4588">
        <w:rPr>
          <w:szCs w:val="24"/>
        </w:rPr>
        <w:t xml:space="preserve">days following the completion of the </w:t>
      </w:r>
      <w:del w:id="200" w:author="ERCOT" w:date="2011-11-21T14:58:00Z">
        <w:r w:rsidRPr="001C4588">
          <w:rPr>
            <w:szCs w:val="24"/>
          </w:rPr>
          <w:delText>EILS</w:delText>
        </w:r>
      </w:del>
      <w:ins w:id="201" w:author="ERCOT" w:date="2011-11-21T14:58:00Z">
        <w:r w:rsidR="00494EC3">
          <w:rPr>
            <w:szCs w:val="24"/>
          </w:rPr>
          <w:t>ERS</w:t>
        </w:r>
      </w:ins>
      <w:r w:rsidRPr="001C4588">
        <w:rPr>
          <w:szCs w:val="24"/>
        </w:rPr>
        <w:t xml:space="preserve"> contract period.</w:t>
      </w:r>
    </w:p>
    <w:p w:rsidR="00D51A0B" w:rsidRPr="001C4588" w:rsidRDefault="00D51A0B" w:rsidP="002106BF">
      <w:pPr>
        <w:pStyle w:val="subsection"/>
        <w:spacing w:line="240" w:lineRule="auto"/>
        <w:ind w:left="1440"/>
        <w:jc w:val="both"/>
        <w:rPr>
          <w:del w:id="202" w:author="ERCOT" w:date="2011-11-21T14:58:00Z"/>
          <w:szCs w:val="24"/>
        </w:rPr>
      </w:pPr>
      <w:del w:id="203" w:author="ERCOT" w:date="2011-11-21T14:58:00Z">
        <w:r w:rsidRPr="001C4588">
          <w:rPr>
            <w:szCs w:val="24"/>
          </w:rPr>
          <w:delText>(5)</w:delText>
        </w:r>
        <w:r w:rsidRPr="001C4588">
          <w:rPr>
            <w:szCs w:val="24"/>
          </w:rPr>
          <w:tab/>
          <w:delText>ERCOT shall make the following available to market participants through market notices and by posting on a publicly accessible section of the ERCOT web site:</w:delText>
        </w:r>
      </w:del>
    </w:p>
    <w:p w:rsidR="00D51A0B" w:rsidRPr="001C4588" w:rsidRDefault="00D51A0B" w:rsidP="006E3C6E">
      <w:pPr>
        <w:pStyle w:val="subsection"/>
        <w:spacing w:line="240" w:lineRule="auto"/>
        <w:ind w:firstLine="720"/>
        <w:jc w:val="both"/>
        <w:rPr>
          <w:del w:id="204" w:author="ERCOT" w:date="2011-11-21T14:58:00Z"/>
          <w:szCs w:val="24"/>
        </w:rPr>
      </w:pPr>
      <w:del w:id="205" w:author="ERCOT" w:date="2011-11-21T14:58:00Z">
        <w:r w:rsidRPr="001C4588">
          <w:rPr>
            <w:szCs w:val="24"/>
          </w:rPr>
          <w:delText>(A)</w:delText>
        </w:r>
        <w:r w:rsidRPr="001C4588">
          <w:rPr>
            <w:szCs w:val="24"/>
          </w:rPr>
          <w:tab/>
          <w:delText>Methodology used to develop baseline  formulas;</w:delText>
        </w:r>
      </w:del>
    </w:p>
    <w:p w:rsidR="00D51A0B" w:rsidRPr="001C4588" w:rsidRDefault="00D51A0B" w:rsidP="002106BF">
      <w:pPr>
        <w:pStyle w:val="subsection"/>
        <w:spacing w:line="240" w:lineRule="auto"/>
        <w:ind w:firstLine="720"/>
        <w:jc w:val="both"/>
        <w:rPr>
          <w:del w:id="206" w:author="ERCOT" w:date="2011-11-21T14:58:00Z"/>
          <w:szCs w:val="24"/>
        </w:rPr>
      </w:pPr>
      <w:del w:id="207" w:author="ERCOT" w:date="2011-11-21T14:58:00Z">
        <w:r w:rsidRPr="001C4588">
          <w:rPr>
            <w:szCs w:val="24"/>
          </w:rPr>
          <w:delText>(B)</w:delText>
        </w:r>
        <w:r w:rsidRPr="001C4588">
          <w:rPr>
            <w:szCs w:val="24"/>
          </w:rPr>
          <w:tab/>
          <w:delText>Formulas used for wholesale market settlement; and</w:delText>
        </w:r>
      </w:del>
    </w:p>
    <w:p w:rsidR="00D51A0B" w:rsidRPr="001C4588" w:rsidRDefault="00D51A0B" w:rsidP="002106BF">
      <w:pPr>
        <w:pStyle w:val="subsection"/>
        <w:spacing w:line="240" w:lineRule="auto"/>
        <w:jc w:val="both"/>
        <w:rPr>
          <w:szCs w:val="24"/>
        </w:rPr>
      </w:pPr>
      <w:del w:id="208" w:author="ERCOT" w:date="2011-11-21T14:58:00Z">
        <w:r w:rsidRPr="001C4588">
          <w:rPr>
            <w:szCs w:val="24"/>
          </w:rPr>
          <w:delText>(C)</w:delText>
        </w:r>
        <w:r w:rsidRPr="001C4588">
          <w:rPr>
            <w:szCs w:val="24"/>
          </w:rPr>
          <w:tab/>
          <w:delText>Equations used to determine an EILS resource’s compliance with its obligations in an EILS deployment.</w:delText>
        </w:r>
      </w:del>
    </w:p>
    <w:p w:rsidR="002072E4" w:rsidRDefault="00D51A0B">
      <w:pPr>
        <w:pStyle w:val="subsectionChar"/>
        <w:numPr>
          <w:ilvl w:val="0"/>
          <w:numId w:val="0"/>
        </w:numPr>
        <w:spacing w:line="240" w:lineRule="auto"/>
        <w:ind w:left="720" w:hanging="720"/>
        <w:jc w:val="both"/>
      </w:pPr>
      <w:r w:rsidRPr="001C4588">
        <w:t>(e)</w:t>
      </w:r>
      <w:r w:rsidRPr="001C4588">
        <w:tab/>
      </w:r>
      <w:r w:rsidRPr="001C4588">
        <w:rPr>
          <w:b/>
        </w:rPr>
        <w:t>Compliance.</w:t>
      </w:r>
      <w:r w:rsidRPr="001C4588">
        <w:t xml:space="preserve">  </w:t>
      </w:r>
      <w:del w:id="209" w:author="ERCOT" w:date="2011-11-21T14:58:00Z">
        <w:r w:rsidRPr="001C4588">
          <w:delText>QSEs</w:delText>
        </w:r>
      </w:del>
      <w:ins w:id="210" w:author="ERCOT" w:date="2011-11-21T14:58:00Z">
        <w:r w:rsidR="00D45232">
          <w:t xml:space="preserve">A </w:t>
        </w:r>
        <w:r w:rsidRPr="001C4588">
          <w:t>QSE</w:t>
        </w:r>
      </w:ins>
      <w:r w:rsidRPr="001C4588">
        <w:t xml:space="preserve"> representing </w:t>
      </w:r>
      <w:del w:id="211" w:author="ERCOT" w:date="2011-11-21T14:58:00Z">
        <w:r w:rsidRPr="001C4588">
          <w:delText>EILS</w:delText>
        </w:r>
      </w:del>
      <w:ins w:id="212" w:author="ERCOT" w:date="2011-11-21T14:58:00Z">
        <w:r w:rsidR="00494EC3">
          <w:t>ERS</w:t>
        </w:r>
      </w:ins>
      <w:r w:rsidRPr="001C4588">
        <w:t xml:space="preserve"> resources </w:t>
      </w:r>
      <w:del w:id="213" w:author="ERCOT" w:date="2011-11-21T14:58:00Z">
        <w:r w:rsidRPr="001C4588">
          <w:delText>are</w:delText>
        </w:r>
      </w:del>
      <w:ins w:id="214" w:author="ERCOT" w:date="2011-11-21T14:58:00Z">
        <w:r w:rsidR="00D45232">
          <w:t>is</w:t>
        </w:r>
      </w:ins>
      <w:r w:rsidR="00D45232" w:rsidRPr="001C4588">
        <w:t xml:space="preserve"> </w:t>
      </w:r>
      <w:r w:rsidRPr="001C4588">
        <w:t xml:space="preserve">subject to </w:t>
      </w:r>
      <w:ins w:id="215" w:author="ERCOT" w:date="2011-11-21T14:58:00Z">
        <w:r w:rsidR="00F7127F">
          <w:t xml:space="preserve">administrative </w:t>
        </w:r>
      </w:ins>
      <w:r w:rsidRPr="001C4588">
        <w:t>penalties</w:t>
      </w:r>
      <w:r w:rsidR="00A229E0">
        <w:t xml:space="preserve"> </w:t>
      </w:r>
      <w:r w:rsidRPr="001C4588">
        <w:t xml:space="preserve">for </w:t>
      </w:r>
      <w:del w:id="216" w:author="ERCOT" w:date="2011-11-21T14:58:00Z">
        <w:r w:rsidRPr="001C4588">
          <w:delText xml:space="preserve">failure to meet their obligations under </w:delText>
        </w:r>
      </w:del>
      <w:ins w:id="217" w:author="ERCOT" w:date="2011-11-21T14:58:00Z">
        <w:r w:rsidR="00E36A34">
          <w:t>non-compliance</w:t>
        </w:r>
        <w:r w:rsidR="00A66A9D" w:rsidRPr="001037E0">
          <w:t>,</w:t>
        </w:r>
        <w:r w:rsidR="00E36A34" w:rsidRPr="001037E0">
          <w:t xml:space="preserve"> </w:t>
        </w:r>
        <w:r w:rsidR="00A8566C" w:rsidRPr="001037E0">
          <w:t xml:space="preserve">by the QSE or </w:t>
        </w:r>
        <w:r w:rsidR="00A66A9D" w:rsidRPr="001037E0">
          <w:t xml:space="preserve">the </w:t>
        </w:r>
        <w:r w:rsidR="001E6D00" w:rsidRPr="001037E0">
          <w:t xml:space="preserve">ERS resources </w:t>
        </w:r>
        <w:r w:rsidR="00A66A9D" w:rsidRPr="001037E0">
          <w:t>it represents,</w:t>
        </w:r>
        <w:r w:rsidR="00A66A9D">
          <w:t xml:space="preserve"> </w:t>
        </w:r>
        <w:r w:rsidR="00E36A34">
          <w:t xml:space="preserve">with </w:t>
        </w:r>
      </w:ins>
      <w:r w:rsidR="00E36A34">
        <w:t xml:space="preserve">this </w:t>
      </w:r>
      <w:del w:id="218" w:author="ERCOT" w:date="2011-11-21T14:58:00Z">
        <w:r w:rsidRPr="001C4588">
          <w:delText>section.</w:delText>
        </w:r>
      </w:del>
      <w:ins w:id="219" w:author="ERCOT" w:date="2011-11-21T14:58:00Z">
        <w:r w:rsidR="00E36A34">
          <w:t>rule or any related ERCOT Protocols, Operating Guides, or other ERCOT standards</w:t>
        </w:r>
        <w:r w:rsidRPr="001C4588">
          <w:t xml:space="preserve">. </w:t>
        </w:r>
      </w:ins>
      <w:r w:rsidR="00D45232">
        <w:t xml:space="preserve"> ERCOT </w:t>
      </w:r>
      <w:r w:rsidR="00D45232" w:rsidRPr="001C4588">
        <w:t xml:space="preserve">shall </w:t>
      </w:r>
      <w:del w:id="220" w:author="ERCOT" w:date="2011-11-21T14:58:00Z">
        <w:r w:rsidRPr="001C4588">
          <w:delText>withhold all or part of an EILS resource’s capacity</w:delText>
        </w:r>
      </w:del>
      <w:ins w:id="221" w:author="ERCOT" w:date="2011-11-21T14:58:00Z">
        <w:r w:rsidR="00D45232">
          <w:t xml:space="preserve">establish criteria </w:t>
        </w:r>
        <w:r w:rsidR="0069755C">
          <w:t xml:space="preserve">for reducing </w:t>
        </w:r>
        <w:r w:rsidR="00D45232">
          <w:t>a QSE’s</w:t>
        </w:r>
      </w:ins>
      <w:r w:rsidR="00D45232">
        <w:t xml:space="preserve"> payment </w:t>
      </w:r>
      <w:del w:id="222" w:author="ERCOT" w:date="2011-11-21T14:58:00Z">
        <w:r w:rsidRPr="001C4588">
          <w:delText>for</w:delText>
        </w:r>
      </w:del>
      <w:ins w:id="223" w:author="ERCOT" w:date="2011-11-21T14:58:00Z">
        <w:r w:rsidR="00D45232">
          <w:t>and/or suspend</w:t>
        </w:r>
        <w:r w:rsidR="0069755C">
          <w:t>ing</w:t>
        </w:r>
      </w:ins>
      <w:r w:rsidR="00D45232">
        <w:t xml:space="preserve"> a </w:t>
      </w:r>
      <w:del w:id="224" w:author="ERCOT" w:date="2011-11-21T14:58:00Z">
        <w:r w:rsidRPr="001C4588">
          <w:delText>contract period and suspend</w:delText>
        </w:r>
      </w:del>
      <w:ins w:id="225" w:author="ERCOT" w:date="2011-11-21T14:58:00Z">
        <w:r w:rsidR="00D45232">
          <w:t>QSE from</w:t>
        </w:r>
      </w:ins>
      <w:r w:rsidR="00D45232">
        <w:t xml:space="preserve"> participation in </w:t>
      </w:r>
      <w:del w:id="226" w:author="ERCOT" w:date="2011-11-21T14:58:00Z">
        <w:r w:rsidRPr="001C4588">
          <w:delText>EILS</w:delText>
        </w:r>
      </w:del>
      <w:ins w:id="227" w:author="ERCOT" w:date="2011-11-21T14:58:00Z">
        <w:r w:rsidR="00494EC3">
          <w:t>ERS</w:t>
        </w:r>
        <w:r w:rsidR="00D45232" w:rsidRPr="001C4588">
          <w:t xml:space="preserve"> for failure to meet </w:t>
        </w:r>
        <w:r w:rsidR="0069755C">
          <w:t>its</w:t>
        </w:r>
        <w:r w:rsidR="00D45232" w:rsidRPr="001C4588">
          <w:t xml:space="preserve"> </w:t>
        </w:r>
        <w:r w:rsidR="00494EC3">
          <w:t>ERS</w:t>
        </w:r>
        <w:r w:rsidR="00D45232">
          <w:t xml:space="preserve"> </w:t>
        </w:r>
        <w:r w:rsidR="00D45232" w:rsidRPr="001C4588">
          <w:t>obligations</w:t>
        </w:r>
        <w:r w:rsidR="00251611">
          <w:t>, and shall also establish criteria</w:t>
        </w:r>
      </w:ins>
      <w:r w:rsidR="00251611">
        <w:t xml:space="preserve"> for </w:t>
      </w:r>
      <w:del w:id="228" w:author="ERCOT" w:date="2011-11-21T14:58:00Z">
        <w:r w:rsidRPr="001C4588">
          <w:delText>six months if the EILS resource fails to make its committed load available during its committed hours, or fails to meet its load reduction obligations in an EILS deployment event</w:delText>
        </w:r>
      </w:del>
      <w:ins w:id="229" w:author="ERCOT" w:date="2011-11-21T14:58:00Z">
        <w:r w:rsidR="00251611">
          <w:t>subsequent reinstatement</w:t>
        </w:r>
      </w:ins>
      <w:r w:rsidR="00D45232">
        <w:t xml:space="preserve">.  </w:t>
      </w:r>
      <w:r w:rsidR="00A87FAA">
        <w:t xml:space="preserve">In </w:t>
      </w:r>
      <w:del w:id="230" w:author="ERCOT" w:date="2011-11-21T14:58:00Z">
        <w:r w:rsidRPr="001C4588">
          <w:delText>order to be reinstated after the suspension the load must demonstrate its capability of performing the service by satisfactorily performing a test conducted by</w:delText>
        </w:r>
      </w:del>
      <w:ins w:id="231" w:author="ERCOT" w:date="2011-11-21T14:58:00Z">
        <w:r w:rsidR="00A87FAA">
          <w:t>addition,</w:t>
        </w:r>
      </w:ins>
      <w:r w:rsidR="00A87FAA">
        <w:t xml:space="preserve"> </w:t>
      </w:r>
      <w:r w:rsidRPr="001C4588">
        <w:t>ERCOT</w:t>
      </w:r>
      <w:del w:id="232" w:author="ERCOT" w:date="2011-11-21T14:58:00Z">
        <w:r w:rsidRPr="001C4588">
          <w:delText>.</w:delText>
        </w:r>
      </w:del>
      <w:ins w:id="233" w:author="ERCOT" w:date="2011-11-21T14:58:00Z">
        <w:r w:rsidRPr="001C4588">
          <w:t xml:space="preserve"> </w:t>
        </w:r>
        <w:r w:rsidR="0050516D">
          <w:t xml:space="preserve">shall </w:t>
        </w:r>
        <w:r w:rsidR="00D45232">
          <w:t xml:space="preserve">establish criteria under which an </w:t>
        </w:r>
        <w:r w:rsidR="00494EC3">
          <w:t>ERS</w:t>
        </w:r>
        <w:r w:rsidR="00D45232">
          <w:t xml:space="preserve"> resource shall </w:t>
        </w:r>
        <w:r w:rsidR="0069755C">
          <w:t>be suspended</w:t>
        </w:r>
        <w:r w:rsidR="00D45232">
          <w:t xml:space="preserve"> for non-compliance, and </w:t>
        </w:r>
        <w:r w:rsidR="00BC5005">
          <w:t xml:space="preserve">shall </w:t>
        </w:r>
        <w:r w:rsidR="0050516D">
          <w:t xml:space="preserve">also </w:t>
        </w:r>
        <w:r w:rsidR="00BC5005">
          <w:t xml:space="preserve">establish </w:t>
        </w:r>
        <w:r w:rsidR="00D45232">
          <w:t>criteria for subsequent reinstatement.</w:t>
        </w:r>
        <w:r w:rsidR="0050516D">
          <w:t xml:space="preserve">  ERCOT shall notify the </w:t>
        </w:r>
        <w:r w:rsidR="00400B69">
          <w:t>c</w:t>
        </w:r>
        <w:r w:rsidR="0050516D">
          <w:t xml:space="preserve">ommission of all instances of non-compliance with this rule or any related ERCOT Protocols, Operating Guides, or other ERCOT standards.  ERCOT shall maintain records relating to the alleged non-compliance.  </w:t>
        </w:r>
      </w:ins>
    </w:p>
    <w:p w:rsidR="004504B2" w:rsidRPr="001C4588" w:rsidRDefault="004504B2" w:rsidP="002106BF">
      <w:pPr>
        <w:pStyle w:val="subsectionChar"/>
        <w:numPr>
          <w:ilvl w:val="0"/>
          <w:numId w:val="0"/>
        </w:numPr>
        <w:tabs>
          <w:tab w:val="num" w:pos="720"/>
        </w:tabs>
        <w:spacing w:line="240" w:lineRule="auto"/>
        <w:jc w:val="both"/>
        <w:rPr>
          <w:lang w:val="pt-BR"/>
        </w:rPr>
      </w:pPr>
    </w:p>
    <w:p w:rsidR="004504B2" w:rsidRPr="001C4588" w:rsidRDefault="004504B2" w:rsidP="002106BF">
      <w:pPr>
        <w:pStyle w:val="subsection"/>
        <w:spacing w:line="240" w:lineRule="auto"/>
        <w:jc w:val="both"/>
        <w:rPr>
          <w:szCs w:val="24"/>
        </w:rPr>
      </w:pPr>
      <w:r w:rsidRPr="001C4588">
        <w:rPr>
          <w:szCs w:val="24"/>
        </w:rPr>
        <w:t>(f)</w:t>
      </w:r>
      <w:r w:rsidRPr="001C4588">
        <w:rPr>
          <w:szCs w:val="24"/>
        </w:rPr>
        <w:tab/>
      </w:r>
      <w:r w:rsidRPr="001C4588">
        <w:rPr>
          <w:b/>
          <w:szCs w:val="24"/>
        </w:rPr>
        <w:t>Reporting.</w:t>
      </w:r>
      <w:r w:rsidRPr="001C4588">
        <w:rPr>
          <w:szCs w:val="24"/>
        </w:rPr>
        <w:t xml:space="preserve">  </w:t>
      </w:r>
      <w:del w:id="234" w:author="ERCOT" w:date="2011-11-21T14:58:00Z">
        <w:r w:rsidRPr="001C4588">
          <w:rPr>
            <w:szCs w:val="24"/>
          </w:rPr>
          <w:delText>Within 10 days of</w:delText>
        </w:r>
        <w:r w:rsidR="004B7042">
          <w:rPr>
            <w:szCs w:val="24"/>
          </w:rPr>
          <w:delText xml:space="preserve"> the </w:delText>
        </w:r>
        <w:r w:rsidRPr="001C4588">
          <w:rPr>
            <w:szCs w:val="24"/>
          </w:rPr>
          <w:delText>EILS awards for a</w:delText>
        </w:r>
      </w:del>
      <w:ins w:id="235" w:author="ERCOT" w:date="2011-11-21T14:58:00Z">
        <w:r w:rsidR="004B7042">
          <w:rPr>
            <w:szCs w:val="24"/>
          </w:rPr>
          <w:t>Prior to the start of</w:t>
        </w:r>
        <w:r w:rsidRPr="001C4588">
          <w:rPr>
            <w:szCs w:val="24"/>
          </w:rPr>
          <w:t xml:space="preserve"> a</w:t>
        </w:r>
        <w:r w:rsidR="00E924F1">
          <w:rPr>
            <w:szCs w:val="24"/>
          </w:rPr>
          <w:t>n ERS</w:t>
        </w:r>
      </w:ins>
      <w:r w:rsidRPr="001C4588">
        <w:rPr>
          <w:szCs w:val="24"/>
        </w:rPr>
        <w:t xml:space="preserve"> contract period, ERCOT shall report publicly the number of </w:t>
      </w:r>
      <w:ins w:id="236" w:author="ERCOT" w:date="2011-11-21T14:58:00Z">
        <w:r w:rsidR="00251611">
          <w:rPr>
            <w:szCs w:val="24"/>
          </w:rPr>
          <w:t>megawatts (</w:t>
        </w:r>
      </w:ins>
      <w:r w:rsidRPr="001C4588">
        <w:rPr>
          <w:szCs w:val="24"/>
        </w:rPr>
        <w:t>MW</w:t>
      </w:r>
      <w:ins w:id="237" w:author="ERCOT" w:date="2011-11-21T14:58:00Z">
        <w:r w:rsidR="00251611">
          <w:rPr>
            <w:szCs w:val="24"/>
          </w:rPr>
          <w:t>)</w:t>
        </w:r>
      </w:ins>
      <w:r w:rsidRPr="001C4588">
        <w:rPr>
          <w:szCs w:val="24"/>
        </w:rPr>
        <w:t xml:space="preserve"> procured per </w:t>
      </w:r>
      <w:ins w:id="238" w:author="ERCOT" w:date="2011-11-21T14:58:00Z">
        <w:r w:rsidR="00E924F1">
          <w:rPr>
            <w:szCs w:val="24"/>
          </w:rPr>
          <w:t xml:space="preserve">ERS </w:t>
        </w:r>
      </w:ins>
      <w:r w:rsidRPr="001C4588">
        <w:rPr>
          <w:szCs w:val="24"/>
        </w:rPr>
        <w:t xml:space="preserve">time period, the number of </w:t>
      </w:r>
      <w:ins w:id="239" w:author="ERCOT" w:date="2011-11-21T14:58:00Z">
        <w:r w:rsidR="00E924F1">
          <w:rPr>
            <w:szCs w:val="24"/>
          </w:rPr>
          <w:t xml:space="preserve">ERS </w:t>
        </w:r>
      </w:ins>
      <w:r w:rsidRPr="001C4588">
        <w:rPr>
          <w:szCs w:val="24"/>
        </w:rPr>
        <w:t xml:space="preserve">resources providing the service, and the projected total cost of the service for that </w:t>
      </w:r>
      <w:ins w:id="240" w:author="ERCOT" w:date="2011-11-21T14:58:00Z">
        <w:r w:rsidR="00E924F1">
          <w:rPr>
            <w:szCs w:val="24"/>
          </w:rPr>
          <w:t xml:space="preserve">ERS </w:t>
        </w:r>
      </w:ins>
      <w:r w:rsidRPr="001C4588">
        <w:rPr>
          <w:szCs w:val="24"/>
        </w:rPr>
        <w:t>contract period.</w:t>
      </w:r>
      <w:ins w:id="241" w:author="ERCOT" w:date="2011-11-21T14:58:00Z">
        <w:r w:rsidRPr="001C4588">
          <w:rPr>
            <w:szCs w:val="24"/>
          </w:rPr>
          <w:t xml:space="preserve"> </w:t>
        </w:r>
      </w:ins>
      <w:r w:rsidR="00251611">
        <w:rPr>
          <w:szCs w:val="24"/>
        </w:rPr>
        <w:t xml:space="preserve"> </w:t>
      </w:r>
      <w:r w:rsidRPr="001C4588">
        <w:rPr>
          <w:szCs w:val="24"/>
        </w:rPr>
        <w:t xml:space="preserve">ERCOT shall review the effectiveness and benefits of </w:t>
      </w:r>
      <w:del w:id="242" w:author="ERCOT" w:date="2011-11-21T14:58:00Z">
        <w:r w:rsidRPr="001C4588">
          <w:rPr>
            <w:szCs w:val="24"/>
          </w:rPr>
          <w:delText>the EILS</w:delText>
        </w:r>
      </w:del>
      <w:ins w:id="243" w:author="ERCOT" w:date="2011-11-21T14:58:00Z">
        <w:r w:rsidR="00494EC3">
          <w:rPr>
            <w:szCs w:val="24"/>
          </w:rPr>
          <w:t>ERS</w:t>
        </w:r>
      </w:ins>
      <w:r w:rsidRPr="001C4588">
        <w:rPr>
          <w:szCs w:val="24"/>
        </w:rPr>
        <w:t xml:space="preserve"> and report its findings to the commission annually </w:t>
      </w:r>
      <w:del w:id="244" w:author="ERCOT" w:date="2011-11-21T14:58:00Z">
        <w:r w:rsidRPr="001C4588">
          <w:rPr>
            <w:szCs w:val="24"/>
          </w:rPr>
          <w:delText>within 70 days</w:delText>
        </w:r>
        <w:r w:rsidR="00C431EE">
          <w:rPr>
            <w:szCs w:val="24"/>
          </w:rPr>
          <w:delText xml:space="preserve"> of </w:delText>
        </w:r>
        <w:r w:rsidRPr="001C4588">
          <w:rPr>
            <w:szCs w:val="24"/>
          </w:rPr>
          <w:delText>the completion of the EILS program</w:delText>
        </w:r>
      </w:del>
      <w:ins w:id="245" w:author="ERCOT" w:date="2011-11-21T14:58:00Z">
        <w:r w:rsidR="00C431EE">
          <w:rPr>
            <w:szCs w:val="24"/>
          </w:rPr>
          <w:t>by April 15 of each calendar</w:t>
        </w:r>
      </w:ins>
      <w:r w:rsidRPr="001C4588">
        <w:rPr>
          <w:szCs w:val="24"/>
        </w:rPr>
        <w:t xml:space="preserve"> year.  The report shall contain, at a minimum, the number of MW procured in each period, the total dollar amount spent, the number and level of </w:t>
      </w:r>
      <w:del w:id="246" w:author="ERCOT" w:date="2011-11-21T14:58:00Z">
        <w:r w:rsidRPr="001C4588">
          <w:rPr>
            <w:szCs w:val="24"/>
          </w:rPr>
          <w:delText>EECP</w:delText>
        </w:r>
      </w:del>
      <w:ins w:id="247" w:author="ERCOT" w:date="2011-11-21T14:58:00Z">
        <w:r w:rsidR="004B7042">
          <w:rPr>
            <w:szCs w:val="24"/>
          </w:rPr>
          <w:t>EEA</w:t>
        </w:r>
      </w:ins>
      <w:r w:rsidR="004B7042" w:rsidRPr="001C4588">
        <w:rPr>
          <w:szCs w:val="24"/>
        </w:rPr>
        <w:t xml:space="preserve"> </w:t>
      </w:r>
      <w:r w:rsidRPr="001C4588">
        <w:rPr>
          <w:szCs w:val="24"/>
        </w:rPr>
        <w:t>events, and the number and duration of deployments.</w:t>
      </w:r>
    </w:p>
    <w:p w:rsidR="004504B2" w:rsidRPr="001C4588" w:rsidRDefault="004504B2" w:rsidP="002106BF">
      <w:pPr>
        <w:pStyle w:val="subsection"/>
        <w:spacing w:line="240" w:lineRule="auto"/>
        <w:jc w:val="both"/>
        <w:rPr>
          <w:szCs w:val="24"/>
        </w:rPr>
      </w:pPr>
    </w:p>
    <w:p w:rsidR="00D51A0B" w:rsidRPr="001C4588" w:rsidRDefault="00D51A0B" w:rsidP="002106BF">
      <w:pPr>
        <w:pStyle w:val="subsection"/>
        <w:spacing w:line="240" w:lineRule="auto"/>
        <w:jc w:val="both"/>
        <w:rPr>
          <w:szCs w:val="24"/>
        </w:rPr>
      </w:pPr>
      <w:r w:rsidRPr="001C4588">
        <w:rPr>
          <w:szCs w:val="24"/>
        </w:rPr>
        <w:t>(g)</w:t>
      </w:r>
      <w:r w:rsidRPr="001C4588">
        <w:rPr>
          <w:b/>
          <w:szCs w:val="24"/>
        </w:rPr>
        <w:tab/>
        <w:t>Implementation.</w:t>
      </w:r>
      <w:r w:rsidRPr="001C4588">
        <w:rPr>
          <w:szCs w:val="24"/>
        </w:rPr>
        <w:t xml:space="preserve">  ERCOT shall develop additional procedures, guides, </w:t>
      </w:r>
      <w:del w:id="248" w:author="ERCOT" w:date="2011-11-21T14:58:00Z">
        <w:r w:rsidRPr="001C4588">
          <w:rPr>
            <w:szCs w:val="24"/>
          </w:rPr>
          <w:delText xml:space="preserve">and/or </w:delText>
        </w:r>
      </w:del>
      <w:ins w:id="249" w:author="ERCOT" w:date="2011-11-21T14:58:00Z">
        <w:r w:rsidR="00AA677A">
          <w:rPr>
            <w:szCs w:val="24"/>
          </w:rPr>
          <w:t>technical requirements</w:t>
        </w:r>
        <w:r w:rsidR="00251611">
          <w:rPr>
            <w:szCs w:val="24"/>
          </w:rPr>
          <w:t>,</w:t>
        </w:r>
        <w:r w:rsidR="00AA677A">
          <w:rPr>
            <w:szCs w:val="24"/>
          </w:rPr>
          <w:t xml:space="preserve"> </w:t>
        </w:r>
      </w:ins>
      <w:r w:rsidRPr="001C4588">
        <w:rPr>
          <w:szCs w:val="24"/>
        </w:rPr>
        <w:t>protocols</w:t>
      </w:r>
      <w:ins w:id="250" w:author="ERCOT" w:date="2011-11-21T14:58:00Z">
        <w:r w:rsidR="00251611">
          <w:rPr>
            <w:szCs w:val="24"/>
          </w:rPr>
          <w:t>, and/or other standards</w:t>
        </w:r>
      </w:ins>
      <w:r w:rsidRPr="001C4588">
        <w:rPr>
          <w:szCs w:val="24"/>
        </w:rPr>
        <w:t xml:space="preserve"> that are consistent with this section and that ERCOT finds necessary to implement </w:t>
      </w:r>
      <w:del w:id="251" w:author="ERCOT" w:date="2011-11-21T14:58:00Z">
        <w:r w:rsidRPr="001C4588">
          <w:rPr>
            <w:szCs w:val="24"/>
          </w:rPr>
          <w:delText>EILS</w:delText>
        </w:r>
      </w:del>
      <w:ins w:id="252" w:author="ERCOT" w:date="2011-11-21T14:58:00Z">
        <w:r w:rsidR="00494EC3">
          <w:rPr>
            <w:szCs w:val="24"/>
          </w:rPr>
          <w:t>ERS</w:t>
        </w:r>
      </w:ins>
      <w:r w:rsidRPr="001C4588">
        <w:rPr>
          <w:szCs w:val="24"/>
        </w:rPr>
        <w:t xml:space="preserve">, including but not limited to developing a standard form </w:t>
      </w:r>
      <w:del w:id="253" w:author="ERCOT" w:date="2011-11-21T14:58:00Z">
        <w:r w:rsidRPr="001C4588">
          <w:rPr>
            <w:szCs w:val="24"/>
          </w:rPr>
          <w:delText>EILS</w:delText>
        </w:r>
      </w:del>
      <w:ins w:id="254" w:author="ERCOT" w:date="2011-11-21T14:58:00Z">
        <w:r w:rsidR="00494EC3">
          <w:rPr>
            <w:szCs w:val="24"/>
          </w:rPr>
          <w:t>ERS</w:t>
        </w:r>
      </w:ins>
      <w:r w:rsidRPr="001C4588">
        <w:rPr>
          <w:szCs w:val="24"/>
        </w:rPr>
        <w:t xml:space="preserve"> Agreement and specific performance guidelines and grace periods for </w:t>
      </w:r>
      <w:del w:id="255" w:author="ERCOT" w:date="2011-11-21T14:58:00Z">
        <w:r w:rsidRPr="001C4588">
          <w:rPr>
            <w:szCs w:val="24"/>
          </w:rPr>
          <w:delText>EILS Resources</w:delText>
        </w:r>
      </w:del>
      <w:ins w:id="256" w:author="ERCOT" w:date="2011-11-21T14:58:00Z">
        <w:r w:rsidR="00494EC3">
          <w:rPr>
            <w:szCs w:val="24"/>
          </w:rPr>
          <w:t>ERS</w:t>
        </w:r>
        <w:r w:rsidRPr="001C4588">
          <w:rPr>
            <w:szCs w:val="24"/>
          </w:rPr>
          <w:t xml:space="preserve"> </w:t>
        </w:r>
        <w:r w:rsidR="006F7939">
          <w:rPr>
            <w:szCs w:val="24"/>
          </w:rPr>
          <w:t>r</w:t>
        </w:r>
        <w:r w:rsidRPr="001C4588">
          <w:rPr>
            <w:szCs w:val="24"/>
          </w:rPr>
          <w:t>esources</w:t>
        </w:r>
      </w:ins>
      <w:r w:rsidRPr="001C4588">
        <w:rPr>
          <w:szCs w:val="24"/>
        </w:rPr>
        <w:t>.</w:t>
      </w:r>
    </w:p>
    <w:p w:rsidR="004504B2" w:rsidRPr="001C4588" w:rsidRDefault="004504B2" w:rsidP="002106BF">
      <w:pPr>
        <w:pStyle w:val="subsection"/>
        <w:spacing w:line="240" w:lineRule="auto"/>
        <w:jc w:val="both"/>
        <w:rPr>
          <w:b/>
          <w:szCs w:val="24"/>
        </w:rPr>
      </w:pPr>
    </w:p>
    <w:p w:rsidR="004504B2" w:rsidRPr="001C4588" w:rsidRDefault="004504B2" w:rsidP="002106BF">
      <w:pPr>
        <w:pStyle w:val="subsectionChar"/>
        <w:numPr>
          <w:ilvl w:val="0"/>
          <w:numId w:val="0"/>
        </w:numPr>
        <w:spacing w:line="240" w:lineRule="auto"/>
        <w:ind w:left="720" w:hanging="720"/>
        <w:jc w:val="both"/>
      </w:pPr>
      <w:r w:rsidRPr="001C4588">
        <w:t xml:space="preserve">(h) </w:t>
      </w:r>
      <w:r w:rsidR="00D51A0B" w:rsidRPr="001C4588">
        <w:tab/>
      </w:r>
      <w:r w:rsidRPr="001C4588">
        <w:rPr>
          <w:b/>
        </w:rPr>
        <w:t>Self Provision</w:t>
      </w:r>
      <w:r w:rsidRPr="001C4588">
        <w:t xml:space="preserve">.  ERCOT shall </w:t>
      </w:r>
      <w:del w:id="257" w:author="ERCOT" w:date="2011-11-21T14:58:00Z">
        <w:r w:rsidRPr="001C4588">
          <w:delText>maintain</w:delText>
        </w:r>
      </w:del>
      <w:ins w:id="258" w:author="ERCOT" w:date="2011-11-21T14:58:00Z">
        <w:r w:rsidR="00C431EE">
          <w:t>establish</w:t>
        </w:r>
      </w:ins>
      <w:r w:rsidR="00C431EE" w:rsidRPr="001C4588">
        <w:t xml:space="preserve"> </w:t>
      </w:r>
      <w:r w:rsidRPr="001C4588">
        <w:t xml:space="preserve">procedures for self provision of </w:t>
      </w:r>
      <w:del w:id="259" w:author="ERCOT" w:date="2011-11-21T14:58:00Z">
        <w:r w:rsidRPr="001C4588">
          <w:delText>EILS</w:delText>
        </w:r>
      </w:del>
      <w:ins w:id="260" w:author="ERCOT" w:date="2011-11-21T14:58:00Z">
        <w:r w:rsidR="00494EC3">
          <w:t>ERS</w:t>
        </w:r>
      </w:ins>
      <w:r w:rsidRPr="001C4588">
        <w:t xml:space="preserve"> by any QSE.</w:t>
      </w:r>
    </w:p>
    <w:sectPr w:rsidR="004504B2" w:rsidRPr="001C4588" w:rsidSect="00905008">
      <w:headerReference w:type="default" r:id="rId13"/>
      <w:footerReference w:type="default" r:id="rId14"/>
      <w:headerReference w:type="first" r:id="rId15"/>
      <w:pgSz w:w="12240" w:h="15840" w:code="1"/>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6D4" w:rsidRDefault="009346D4">
      <w:r>
        <w:separator/>
      </w:r>
    </w:p>
  </w:endnote>
  <w:endnote w:type="continuationSeparator" w:id="0">
    <w:p w:rsidR="009346D4" w:rsidRDefault="009346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G Times">
    <w:panose1 w:val="00000000000000000000"/>
    <w:charset w:val="00"/>
    <w:family w:val="roman"/>
    <w:notTrueType/>
    <w:pitch w:val="variable"/>
    <w:sig w:usb0="00000003" w:usb1="00000000" w:usb2="00000000" w:usb3="00000000" w:csb0="00000001" w:csb1="00000000"/>
  </w:font>
  <w:font w:name="emperorPS">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D48" w:rsidRPr="006D10BE" w:rsidRDefault="000F5D48">
    <w:pPr>
      <w:tabs>
        <w:tab w:val="center" w:pos="4410"/>
        <w:tab w:val="right" w:pos="8910"/>
      </w:tabs>
      <w:spacing w:line="240" w:lineRule="exact"/>
      <w:rPr>
        <w:sz w:val="20"/>
      </w:rPr>
    </w:pPr>
    <w:r w:rsidRPr="006D10BE">
      <w:rPr>
        <w:sz w:val="20"/>
      </w:rPr>
      <w:tab/>
      <w:t>§25.</w:t>
    </w:r>
    <w:r>
      <w:rPr>
        <w:sz w:val="20"/>
      </w:rPr>
      <w:t>507</w:t>
    </w:r>
    <w:r w:rsidRPr="006D10BE">
      <w:rPr>
        <w:sz w:val="20"/>
      </w:rPr>
      <w:t>--</w:t>
    </w:r>
    <w:r w:rsidRPr="006D10BE">
      <w:rPr>
        <w:sz w:val="20"/>
      </w:rPr>
      <w:fldChar w:fldCharType="begin"/>
    </w:r>
    <w:r w:rsidRPr="006D10BE">
      <w:rPr>
        <w:sz w:val="20"/>
      </w:rPr>
      <w:instrText xml:space="preserve">page </w:instrText>
    </w:r>
    <w:r w:rsidRPr="006D10BE">
      <w:rPr>
        <w:sz w:val="20"/>
      </w:rPr>
      <w:fldChar w:fldCharType="separate"/>
    </w:r>
    <w:r w:rsidR="009346D4">
      <w:rPr>
        <w:noProof/>
        <w:sz w:val="20"/>
      </w:rPr>
      <w:t>1</w:t>
    </w:r>
    <w:r w:rsidRPr="006D10BE">
      <w:rPr>
        <w:sz w:val="20"/>
      </w:rPr>
      <w:fldChar w:fldCharType="end"/>
    </w:r>
    <w:r w:rsidRPr="006D10BE">
      <w:rPr>
        <w:sz w:val="20"/>
      </w:rPr>
      <w:tab/>
      <w:t xml:space="preserve">effective date </w:t>
    </w:r>
    <w:del w:id="261" w:author="ERCOT" w:date="2011-11-21T14:58:00Z">
      <w:r w:rsidR="0060508B">
        <w:rPr>
          <w:sz w:val="20"/>
        </w:rPr>
        <w:delText>11</w:delText>
      </w:r>
      <w:r w:rsidR="0060508B" w:rsidRPr="006D10BE">
        <w:rPr>
          <w:sz w:val="20"/>
        </w:rPr>
        <w:delText>/</w:delText>
      </w:r>
      <w:r w:rsidR="0060508B">
        <w:rPr>
          <w:sz w:val="20"/>
        </w:rPr>
        <w:delText>28</w:delText>
      </w:r>
      <w:r w:rsidR="0060508B" w:rsidRPr="006D10BE">
        <w:rPr>
          <w:sz w:val="20"/>
        </w:rPr>
        <w:delText>/0</w:delText>
      </w:r>
      <w:r w:rsidR="0060508B">
        <w:rPr>
          <w:sz w:val="20"/>
        </w:rPr>
        <w:delText>7</w:delText>
      </w:r>
    </w:del>
    <w:ins w:id="262" w:author="ERCOT" w:date="2011-11-21T14:58:00Z">
      <w:r>
        <w:rPr>
          <w:sz w:val="20"/>
        </w:rPr>
        <w:t>DD</w:t>
      </w:r>
      <w:r w:rsidRPr="006D10BE">
        <w:rPr>
          <w:sz w:val="20"/>
        </w:rPr>
        <w:t>/</w:t>
      </w:r>
      <w:r>
        <w:rPr>
          <w:sz w:val="20"/>
        </w:rPr>
        <w:t>MM</w:t>
      </w:r>
      <w:r w:rsidRPr="006D10BE">
        <w:rPr>
          <w:sz w:val="20"/>
        </w:rPr>
        <w:t>/</w:t>
      </w:r>
      <w:r>
        <w:rPr>
          <w:sz w:val="20"/>
        </w:rPr>
        <w:t>YY</w:t>
      </w:r>
    </w:ins>
  </w:p>
  <w:p w:rsidR="000F5D48" w:rsidRDefault="000F5D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6D4" w:rsidRDefault="009346D4">
      <w:r>
        <w:separator/>
      </w:r>
    </w:p>
  </w:footnote>
  <w:footnote w:type="continuationSeparator" w:id="0">
    <w:p w:rsidR="009346D4" w:rsidRDefault="009346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D48" w:rsidRDefault="000F5D4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D48" w:rsidRDefault="000F5D48">
    <w:pPr>
      <w:pStyle w:val="Pc-hd"/>
      <w:tabs>
        <w:tab w:val="clear" w:pos="1530"/>
        <w:tab w:val="left" w:pos="1620"/>
      </w:tabs>
      <w:ind w:left="1620" w:hanging="1620"/>
      <w:rPr>
        <w:szCs w:val="22"/>
      </w:rPr>
    </w:pPr>
    <w:r w:rsidRPr="004A2575">
      <w:rPr>
        <w:szCs w:val="22"/>
      </w:rPr>
      <w:t>CHAPTER 2</w:t>
    </w:r>
    <w:r>
      <w:rPr>
        <w:szCs w:val="22"/>
      </w:rPr>
      <w:t>5</w:t>
    </w:r>
    <w:r w:rsidRPr="004A2575">
      <w:rPr>
        <w:szCs w:val="22"/>
      </w:rPr>
      <w:t>.</w:t>
    </w:r>
    <w:r w:rsidRPr="004A2575">
      <w:rPr>
        <w:szCs w:val="22"/>
      </w:rPr>
      <w:tab/>
      <w:t>SUBSTANTIVE RULES APPLICABLE TO ELEC</w:t>
    </w:r>
    <w:r>
      <w:rPr>
        <w:szCs w:val="22"/>
      </w:rPr>
      <w:t xml:space="preserve">TRIC </w:t>
    </w:r>
    <w:r w:rsidRPr="004A2575">
      <w:rPr>
        <w:szCs w:val="22"/>
      </w:rPr>
      <w:t>SERVICE PROVIDERS.</w:t>
    </w:r>
  </w:p>
  <w:p w:rsidR="000F5D48" w:rsidRDefault="000F5D48">
    <w:pPr>
      <w:pStyle w:val="Pc-hd"/>
      <w:tabs>
        <w:tab w:val="clear" w:pos="1530"/>
        <w:tab w:val="left" w:pos="1620"/>
      </w:tabs>
      <w:ind w:left="1620" w:hanging="1620"/>
      <w:rPr>
        <w:szCs w:val="22"/>
      </w:rPr>
    </w:pPr>
  </w:p>
  <w:p w:rsidR="000F5D48" w:rsidRPr="004A2575" w:rsidRDefault="000F5D48" w:rsidP="00905008">
    <w:pPr>
      <w:pStyle w:val="Header"/>
      <w:tabs>
        <w:tab w:val="left" w:pos="1620"/>
      </w:tabs>
      <w:rPr>
        <w:b/>
        <w:sz w:val="22"/>
        <w:szCs w:val="22"/>
      </w:rPr>
    </w:pPr>
    <w:r w:rsidRPr="004A2575">
      <w:rPr>
        <w:b/>
        <w:sz w:val="22"/>
        <w:szCs w:val="22"/>
      </w:rPr>
      <w:t xml:space="preserve">Subchapter </w:t>
    </w:r>
    <w:r>
      <w:rPr>
        <w:b/>
        <w:sz w:val="22"/>
        <w:szCs w:val="22"/>
      </w:rPr>
      <w:t>S</w:t>
    </w:r>
    <w:r w:rsidRPr="004A2575">
      <w:rPr>
        <w:b/>
        <w:sz w:val="22"/>
        <w:szCs w:val="22"/>
      </w:rPr>
      <w:t>.</w:t>
    </w:r>
    <w:r w:rsidRPr="004A2575">
      <w:rPr>
        <w:b/>
        <w:sz w:val="22"/>
        <w:szCs w:val="22"/>
      </w:rPr>
      <w:tab/>
    </w:r>
    <w:r>
      <w:rPr>
        <w:b/>
        <w:sz w:val="22"/>
        <w:szCs w:val="22"/>
      </w:rPr>
      <w:t>WHOLESALE MARKETS.</w:t>
    </w:r>
  </w:p>
  <w:p w:rsidR="000F5D48" w:rsidRDefault="000F5D4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F7369"/>
    <w:multiLevelType w:val="hybridMultilevel"/>
    <w:tmpl w:val="35E05CE0"/>
    <w:lvl w:ilvl="0" w:tplc="B0EE1288">
      <w:start w:val="1"/>
      <w:numFmt w:val="lowerLetter"/>
      <w:pStyle w:val="subsectionCha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3E22740"/>
    <w:multiLevelType w:val="hybridMultilevel"/>
    <w:tmpl w:val="0C0CA0D0"/>
    <w:lvl w:ilvl="0" w:tplc="6FFC86F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3A9B1E2F"/>
    <w:multiLevelType w:val="hybridMultilevel"/>
    <w:tmpl w:val="07B62CEE"/>
    <w:lvl w:ilvl="0" w:tplc="0540C2EA">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28F18FD"/>
    <w:multiLevelType w:val="hybridMultilevel"/>
    <w:tmpl w:val="C16605D0"/>
    <w:lvl w:ilvl="0" w:tplc="6AA81E1A">
      <w:start w:val="1"/>
      <w:numFmt w:val="bullet"/>
      <w:lvlText w:val=""/>
      <w:lvlJc w:val="left"/>
      <w:pPr>
        <w:tabs>
          <w:tab w:val="num" w:pos="720"/>
        </w:tabs>
        <w:ind w:left="720" w:hanging="360"/>
      </w:pPr>
      <w:rPr>
        <w:rFonts w:ascii="Symbol" w:hAnsi="Symbol" w:hint="default"/>
      </w:rPr>
    </w:lvl>
    <w:lvl w:ilvl="1" w:tplc="27BEF7B4" w:tentative="1">
      <w:start w:val="1"/>
      <w:numFmt w:val="bullet"/>
      <w:lvlText w:val=""/>
      <w:lvlJc w:val="left"/>
      <w:pPr>
        <w:tabs>
          <w:tab w:val="num" w:pos="1440"/>
        </w:tabs>
        <w:ind w:left="1440" w:hanging="360"/>
      </w:pPr>
      <w:rPr>
        <w:rFonts w:ascii="Symbol" w:hAnsi="Symbol" w:hint="default"/>
      </w:rPr>
    </w:lvl>
    <w:lvl w:ilvl="2" w:tplc="4EB4DB0A" w:tentative="1">
      <w:start w:val="1"/>
      <w:numFmt w:val="bullet"/>
      <w:lvlText w:val=""/>
      <w:lvlJc w:val="left"/>
      <w:pPr>
        <w:tabs>
          <w:tab w:val="num" w:pos="2160"/>
        </w:tabs>
        <w:ind w:left="2160" w:hanging="360"/>
      </w:pPr>
      <w:rPr>
        <w:rFonts w:ascii="Symbol" w:hAnsi="Symbol" w:hint="default"/>
      </w:rPr>
    </w:lvl>
    <w:lvl w:ilvl="3" w:tplc="D2665180" w:tentative="1">
      <w:start w:val="1"/>
      <w:numFmt w:val="bullet"/>
      <w:lvlText w:val=""/>
      <w:lvlJc w:val="left"/>
      <w:pPr>
        <w:tabs>
          <w:tab w:val="num" w:pos="2880"/>
        </w:tabs>
        <w:ind w:left="2880" w:hanging="360"/>
      </w:pPr>
      <w:rPr>
        <w:rFonts w:ascii="Symbol" w:hAnsi="Symbol" w:hint="default"/>
      </w:rPr>
    </w:lvl>
    <w:lvl w:ilvl="4" w:tplc="072A4C9E" w:tentative="1">
      <w:start w:val="1"/>
      <w:numFmt w:val="bullet"/>
      <w:lvlText w:val=""/>
      <w:lvlJc w:val="left"/>
      <w:pPr>
        <w:tabs>
          <w:tab w:val="num" w:pos="3600"/>
        </w:tabs>
        <w:ind w:left="3600" w:hanging="360"/>
      </w:pPr>
      <w:rPr>
        <w:rFonts w:ascii="Symbol" w:hAnsi="Symbol" w:hint="default"/>
      </w:rPr>
    </w:lvl>
    <w:lvl w:ilvl="5" w:tplc="C21E7FC2" w:tentative="1">
      <w:start w:val="1"/>
      <w:numFmt w:val="bullet"/>
      <w:lvlText w:val=""/>
      <w:lvlJc w:val="left"/>
      <w:pPr>
        <w:tabs>
          <w:tab w:val="num" w:pos="4320"/>
        </w:tabs>
        <w:ind w:left="4320" w:hanging="360"/>
      </w:pPr>
      <w:rPr>
        <w:rFonts w:ascii="Symbol" w:hAnsi="Symbol" w:hint="default"/>
      </w:rPr>
    </w:lvl>
    <w:lvl w:ilvl="6" w:tplc="C0A87664" w:tentative="1">
      <w:start w:val="1"/>
      <w:numFmt w:val="bullet"/>
      <w:lvlText w:val=""/>
      <w:lvlJc w:val="left"/>
      <w:pPr>
        <w:tabs>
          <w:tab w:val="num" w:pos="5040"/>
        </w:tabs>
        <w:ind w:left="5040" w:hanging="360"/>
      </w:pPr>
      <w:rPr>
        <w:rFonts w:ascii="Symbol" w:hAnsi="Symbol" w:hint="default"/>
      </w:rPr>
    </w:lvl>
    <w:lvl w:ilvl="7" w:tplc="724EAEB6" w:tentative="1">
      <w:start w:val="1"/>
      <w:numFmt w:val="bullet"/>
      <w:lvlText w:val=""/>
      <w:lvlJc w:val="left"/>
      <w:pPr>
        <w:tabs>
          <w:tab w:val="num" w:pos="5760"/>
        </w:tabs>
        <w:ind w:left="5760" w:hanging="360"/>
      </w:pPr>
      <w:rPr>
        <w:rFonts w:ascii="Symbol" w:hAnsi="Symbol" w:hint="default"/>
      </w:rPr>
    </w:lvl>
    <w:lvl w:ilvl="8" w:tplc="2CCAB28E" w:tentative="1">
      <w:start w:val="1"/>
      <w:numFmt w:val="bullet"/>
      <w:lvlText w:val=""/>
      <w:lvlJc w:val="left"/>
      <w:pPr>
        <w:tabs>
          <w:tab w:val="num" w:pos="6480"/>
        </w:tabs>
        <w:ind w:left="6480" w:hanging="360"/>
      </w:pPr>
      <w:rPr>
        <w:rFonts w:ascii="Symbol" w:hAnsi="Symbol" w:hint="default"/>
      </w:rPr>
    </w:lvl>
  </w:abstractNum>
  <w:abstractNum w:abstractNumId="4">
    <w:nsid w:val="63905082"/>
    <w:multiLevelType w:val="hybridMultilevel"/>
    <w:tmpl w:val="90B267D0"/>
    <w:lvl w:ilvl="0" w:tplc="04090007">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E2D0243"/>
    <w:multiLevelType w:val="hybridMultilevel"/>
    <w:tmpl w:val="9FC49040"/>
    <w:lvl w:ilvl="0" w:tplc="C9FA0FFC">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5549A9"/>
    <w:multiLevelType w:val="hybridMultilevel"/>
    <w:tmpl w:val="FFD65B62"/>
    <w:lvl w:ilvl="0" w:tplc="C5281F3E">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3"/>
  </w:num>
  <w:num w:numId="3">
    <w:abstractNumId w:val="4"/>
  </w:num>
  <w:num w:numId="4">
    <w:abstractNumId w:val="0"/>
  </w:num>
  <w:num w:numId="5">
    <w:abstractNumId w:val="1"/>
  </w:num>
  <w:num w:numId="6">
    <w:abstractNumId w:val="2"/>
  </w:num>
  <w:num w:numId="7">
    <w:abstractNumId w:val="5"/>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removeDateAndTime/>
  <w:embedSystemFonts/>
  <w:stylePaneFormatFilter w:val="3F01"/>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862E8A"/>
    <w:rsid w:val="000077C7"/>
    <w:rsid w:val="00010598"/>
    <w:rsid w:val="00012B84"/>
    <w:rsid w:val="000216B9"/>
    <w:rsid w:val="00031EE6"/>
    <w:rsid w:val="0006223E"/>
    <w:rsid w:val="000650C1"/>
    <w:rsid w:val="000740D0"/>
    <w:rsid w:val="000778C9"/>
    <w:rsid w:val="00093185"/>
    <w:rsid w:val="000B46B4"/>
    <w:rsid w:val="000B74C7"/>
    <w:rsid w:val="000C05B5"/>
    <w:rsid w:val="000C081F"/>
    <w:rsid w:val="000E2819"/>
    <w:rsid w:val="000E659D"/>
    <w:rsid w:val="000F539F"/>
    <w:rsid w:val="000F5D48"/>
    <w:rsid w:val="00101630"/>
    <w:rsid w:val="001037E0"/>
    <w:rsid w:val="00134777"/>
    <w:rsid w:val="001519DF"/>
    <w:rsid w:val="001554B9"/>
    <w:rsid w:val="001649E5"/>
    <w:rsid w:val="001A5B2E"/>
    <w:rsid w:val="001A7328"/>
    <w:rsid w:val="001B25AA"/>
    <w:rsid w:val="001B5FB6"/>
    <w:rsid w:val="001C39CF"/>
    <w:rsid w:val="001C4588"/>
    <w:rsid w:val="001D06E0"/>
    <w:rsid w:val="001D1AFE"/>
    <w:rsid w:val="001E6D00"/>
    <w:rsid w:val="001F4496"/>
    <w:rsid w:val="002072E4"/>
    <w:rsid w:val="002106BF"/>
    <w:rsid w:val="00214445"/>
    <w:rsid w:val="0022343C"/>
    <w:rsid w:val="00232970"/>
    <w:rsid w:val="002340D9"/>
    <w:rsid w:val="00241D72"/>
    <w:rsid w:val="00250545"/>
    <w:rsid w:val="00251611"/>
    <w:rsid w:val="00254A39"/>
    <w:rsid w:val="00255F09"/>
    <w:rsid w:val="002A08F6"/>
    <w:rsid w:val="002A7247"/>
    <w:rsid w:val="002B2B14"/>
    <w:rsid w:val="002C52D2"/>
    <w:rsid w:val="002E0C9F"/>
    <w:rsid w:val="002E1086"/>
    <w:rsid w:val="002E3F30"/>
    <w:rsid w:val="002E7931"/>
    <w:rsid w:val="002F64E5"/>
    <w:rsid w:val="00307965"/>
    <w:rsid w:val="00314533"/>
    <w:rsid w:val="00322C3C"/>
    <w:rsid w:val="003260C1"/>
    <w:rsid w:val="00355693"/>
    <w:rsid w:val="00384D1F"/>
    <w:rsid w:val="00385977"/>
    <w:rsid w:val="003B178C"/>
    <w:rsid w:val="003F3939"/>
    <w:rsid w:val="00400B69"/>
    <w:rsid w:val="00406CB8"/>
    <w:rsid w:val="00433E4A"/>
    <w:rsid w:val="00450008"/>
    <w:rsid w:val="004504B2"/>
    <w:rsid w:val="004543BD"/>
    <w:rsid w:val="00454454"/>
    <w:rsid w:val="00457466"/>
    <w:rsid w:val="00494EC3"/>
    <w:rsid w:val="004B1A30"/>
    <w:rsid w:val="004B45F4"/>
    <w:rsid w:val="004B7042"/>
    <w:rsid w:val="004C05C6"/>
    <w:rsid w:val="005020CB"/>
    <w:rsid w:val="0050516D"/>
    <w:rsid w:val="0051085D"/>
    <w:rsid w:val="005403A6"/>
    <w:rsid w:val="00561CC4"/>
    <w:rsid w:val="00563910"/>
    <w:rsid w:val="00573253"/>
    <w:rsid w:val="00575542"/>
    <w:rsid w:val="00575848"/>
    <w:rsid w:val="00576AB4"/>
    <w:rsid w:val="00586AFF"/>
    <w:rsid w:val="00591324"/>
    <w:rsid w:val="005B1142"/>
    <w:rsid w:val="005D6B83"/>
    <w:rsid w:val="005D6EBA"/>
    <w:rsid w:val="005E1261"/>
    <w:rsid w:val="005E6F01"/>
    <w:rsid w:val="0060508B"/>
    <w:rsid w:val="006131E7"/>
    <w:rsid w:val="00650E24"/>
    <w:rsid w:val="00670247"/>
    <w:rsid w:val="00672275"/>
    <w:rsid w:val="00672C8F"/>
    <w:rsid w:val="00673649"/>
    <w:rsid w:val="00675FD5"/>
    <w:rsid w:val="00692041"/>
    <w:rsid w:val="0069755C"/>
    <w:rsid w:val="006B7FA3"/>
    <w:rsid w:val="006D2E84"/>
    <w:rsid w:val="006E04EF"/>
    <w:rsid w:val="006E0CA2"/>
    <w:rsid w:val="006E3C33"/>
    <w:rsid w:val="006E3C6E"/>
    <w:rsid w:val="006F7392"/>
    <w:rsid w:val="006F7939"/>
    <w:rsid w:val="00705C85"/>
    <w:rsid w:val="00717DF4"/>
    <w:rsid w:val="007319C4"/>
    <w:rsid w:val="007503A2"/>
    <w:rsid w:val="00750D8F"/>
    <w:rsid w:val="007872EF"/>
    <w:rsid w:val="007A7409"/>
    <w:rsid w:val="007C0128"/>
    <w:rsid w:val="007C047F"/>
    <w:rsid w:val="007D636E"/>
    <w:rsid w:val="007F085D"/>
    <w:rsid w:val="0080047C"/>
    <w:rsid w:val="0081068B"/>
    <w:rsid w:val="00812BEF"/>
    <w:rsid w:val="008177F5"/>
    <w:rsid w:val="008226F2"/>
    <w:rsid w:val="00834A74"/>
    <w:rsid w:val="008379F0"/>
    <w:rsid w:val="00862E8A"/>
    <w:rsid w:val="0089142C"/>
    <w:rsid w:val="00893E80"/>
    <w:rsid w:val="008A2340"/>
    <w:rsid w:val="008A6256"/>
    <w:rsid w:val="008C4962"/>
    <w:rsid w:val="008D152B"/>
    <w:rsid w:val="008D3E62"/>
    <w:rsid w:val="008D62AD"/>
    <w:rsid w:val="00905008"/>
    <w:rsid w:val="00906617"/>
    <w:rsid w:val="009072F5"/>
    <w:rsid w:val="00924401"/>
    <w:rsid w:val="009346D4"/>
    <w:rsid w:val="009553E9"/>
    <w:rsid w:val="00966064"/>
    <w:rsid w:val="009C01AD"/>
    <w:rsid w:val="009C6306"/>
    <w:rsid w:val="009D14F9"/>
    <w:rsid w:val="009D4863"/>
    <w:rsid w:val="009F116A"/>
    <w:rsid w:val="00A229E0"/>
    <w:rsid w:val="00A2588E"/>
    <w:rsid w:val="00A4507B"/>
    <w:rsid w:val="00A4718A"/>
    <w:rsid w:val="00A471B5"/>
    <w:rsid w:val="00A65DD9"/>
    <w:rsid w:val="00A66A9D"/>
    <w:rsid w:val="00A82B46"/>
    <w:rsid w:val="00A8566C"/>
    <w:rsid w:val="00A87FAA"/>
    <w:rsid w:val="00A9469B"/>
    <w:rsid w:val="00AA01EA"/>
    <w:rsid w:val="00AA06D6"/>
    <w:rsid w:val="00AA3720"/>
    <w:rsid w:val="00AA677A"/>
    <w:rsid w:val="00AB2D73"/>
    <w:rsid w:val="00AC6061"/>
    <w:rsid w:val="00B01321"/>
    <w:rsid w:val="00B11A3A"/>
    <w:rsid w:val="00B13622"/>
    <w:rsid w:val="00B13E60"/>
    <w:rsid w:val="00B21F16"/>
    <w:rsid w:val="00B4413E"/>
    <w:rsid w:val="00B63C74"/>
    <w:rsid w:val="00B64049"/>
    <w:rsid w:val="00B853C4"/>
    <w:rsid w:val="00B96A97"/>
    <w:rsid w:val="00BA2300"/>
    <w:rsid w:val="00BB3C5B"/>
    <w:rsid w:val="00BC5005"/>
    <w:rsid w:val="00BD0B1C"/>
    <w:rsid w:val="00BD3B84"/>
    <w:rsid w:val="00BD4134"/>
    <w:rsid w:val="00BD41B0"/>
    <w:rsid w:val="00BD5CAF"/>
    <w:rsid w:val="00BE0051"/>
    <w:rsid w:val="00C10760"/>
    <w:rsid w:val="00C12B91"/>
    <w:rsid w:val="00C431EE"/>
    <w:rsid w:val="00C658C4"/>
    <w:rsid w:val="00C9348F"/>
    <w:rsid w:val="00CB2787"/>
    <w:rsid w:val="00CD1511"/>
    <w:rsid w:val="00CD58D8"/>
    <w:rsid w:val="00CD60A2"/>
    <w:rsid w:val="00D023B0"/>
    <w:rsid w:val="00D16B69"/>
    <w:rsid w:val="00D2442E"/>
    <w:rsid w:val="00D30A55"/>
    <w:rsid w:val="00D327A0"/>
    <w:rsid w:val="00D34DEE"/>
    <w:rsid w:val="00D45232"/>
    <w:rsid w:val="00D45F4F"/>
    <w:rsid w:val="00D51A0B"/>
    <w:rsid w:val="00D73558"/>
    <w:rsid w:val="00DB3A81"/>
    <w:rsid w:val="00DF1ECC"/>
    <w:rsid w:val="00E140AA"/>
    <w:rsid w:val="00E1681E"/>
    <w:rsid w:val="00E36A34"/>
    <w:rsid w:val="00E445E7"/>
    <w:rsid w:val="00E47168"/>
    <w:rsid w:val="00E518CA"/>
    <w:rsid w:val="00E87311"/>
    <w:rsid w:val="00E879C2"/>
    <w:rsid w:val="00E924F1"/>
    <w:rsid w:val="00E92F16"/>
    <w:rsid w:val="00E951EC"/>
    <w:rsid w:val="00EE0FDE"/>
    <w:rsid w:val="00EF0646"/>
    <w:rsid w:val="00EF0D1A"/>
    <w:rsid w:val="00EF440C"/>
    <w:rsid w:val="00F26A44"/>
    <w:rsid w:val="00F41681"/>
    <w:rsid w:val="00F4475C"/>
    <w:rsid w:val="00F44B26"/>
    <w:rsid w:val="00F70E26"/>
    <w:rsid w:val="00F7127F"/>
    <w:rsid w:val="00F81855"/>
    <w:rsid w:val="00F9685A"/>
    <w:rsid w:val="00F97869"/>
    <w:rsid w:val="00FA0405"/>
    <w:rsid w:val="00FF51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1321"/>
    <w:pPr>
      <w:jc w:val="both"/>
    </w:pPr>
    <w:rPr>
      <w:sz w:val="24"/>
    </w:rPr>
  </w:style>
  <w:style w:type="paragraph" w:styleId="Heading1">
    <w:name w:val="heading 1"/>
    <w:basedOn w:val="Normal"/>
    <w:next w:val="Normal"/>
    <w:qFormat/>
    <w:rsid w:val="00B01321"/>
    <w:pPr>
      <w:keepNext/>
      <w:spacing w:after="120" w:line="480" w:lineRule="auto"/>
      <w:ind w:left="720" w:hanging="720"/>
      <w:jc w:val="center"/>
      <w:outlineLvl w:val="0"/>
    </w:pPr>
    <w:rPr>
      <w:b/>
      <w:caps/>
      <w:sz w:val="28"/>
    </w:rPr>
  </w:style>
  <w:style w:type="paragraph" w:styleId="Heading2">
    <w:name w:val="heading 2"/>
    <w:basedOn w:val="Heading1"/>
    <w:next w:val="Normal"/>
    <w:qFormat/>
    <w:rsid w:val="00B01321"/>
    <w:pPr>
      <w:jc w:val="left"/>
      <w:outlineLvl w:val="1"/>
    </w:pPr>
    <w:rPr>
      <w:caps w:val="0"/>
    </w:rPr>
  </w:style>
  <w:style w:type="paragraph" w:styleId="Heading3">
    <w:name w:val="heading 3"/>
    <w:basedOn w:val="Heading2"/>
    <w:next w:val="Normal"/>
    <w:qFormat/>
    <w:rsid w:val="00B01321"/>
    <w:pPr>
      <w:ind w:left="1440"/>
      <w:outlineLvl w:val="2"/>
    </w:pPr>
  </w:style>
  <w:style w:type="paragraph" w:styleId="Heading4">
    <w:name w:val="heading 4"/>
    <w:basedOn w:val="Heading3"/>
    <w:next w:val="Normal"/>
    <w:qFormat/>
    <w:rsid w:val="00B01321"/>
    <w:pPr>
      <w:ind w:left="2160"/>
      <w:outlineLvl w:val="3"/>
    </w:pPr>
  </w:style>
  <w:style w:type="paragraph" w:styleId="Heading5">
    <w:name w:val="heading 5"/>
    <w:basedOn w:val="Heading4"/>
    <w:next w:val="Normal"/>
    <w:qFormat/>
    <w:rsid w:val="00B01321"/>
    <w:pPr>
      <w:ind w:left="2880"/>
      <w:outlineLvl w:val="4"/>
    </w:pPr>
  </w:style>
  <w:style w:type="paragraph" w:styleId="Heading6">
    <w:name w:val="heading 6"/>
    <w:basedOn w:val="Heading5"/>
    <w:next w:val="Normal"/>
    <w:qFormat/>
    <w:rsid w:val="00B01321"/>
    <w:pPr>
      <w:ind w:left="3600"/>
      <w:outlineLvl w:val="5"/>
    </w:pPr>
  </w:style>
  <w:style w:type="paragraph" w:styleId="Heading7">
    <w:name w:val="heading 7"/>
    <w:basedOn w:val="Heading6"/>
    <w:next w:val="Normal"/>
    <w:qFormat/>
    <w:rsid w:val="00B01321"/>
    <w:pPr>
      <w:ind w:left="4320"/>
      <w:outlineLvl w:val="6"/>
    </w:pPr>
  </w:style>
  <w:style w:type="paragraph" w:styleId="Heading8">
    <w:name w:val="heading 8"/>
    <w:basedOn w:val="Heading7"/>
    <w:next w:val="Normal"/>
    <w:qFormat/>
    <w:rsid w:val="00B01321"/>
    <w:pPr>
      <w:ind w:left="5040"/>
      <w:outlineLvl w:val="7"/>
    </w:pPr>
  </w:style>
  <w:style w:type="paragraph" w:styleId="Heading9">
    <w:name w:val="heading 9"/>
    <w:basedOn w:val="Heading8"/>
    <w:next w:val="Normal"/>
    <w:qFormat/>
    <w:rsid w:val="00B01321"/>
    <w:pPr>
      <w:ind w:left="57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quationCaption">
    <w:name w:val="_Equation Caption"/>
    <w:rsid w:val="00B01321"/>
  </w:style>
  <w:style w:type="paragraph" w:styleId="Caption">
    <w:name w:val="caption"/>
    <w:basedOn w:val="Normal"/>
    <w:next w:val="Normal"/>
    <w:qFormat/>
    <w:rsid w:val="00B01321"/>
  </w:style>
  <w:style w:type="paragraph" w:customStyle="1" w:styleId="Docketnumber">
    <w:name w:val="Docket number"/>
    <w:basedOn w:val="Normal"/>
    <w:rsid w:val="00B01321"/>
    <w:pPr>
      <w:jc w:val="center"/>
    </w:pPr>
    <w:rPr>
      <w:b/>
      <w:caps/>
      <w:sz w:val="28"/>
    </w:rPr>
  </w:style>
  <w:style w:type="paragraph" w:customStyle="1" w:styleId="Docketstyle">
    <w:name w:val="Docket style"/>
    <w:basedOn w:val="Normal"/>
    <w:rsid w:val="00B01321"/>
    <w:pPr>
      <w:keepNext/>
      <w:tabs>
        <w:tab w:val="center" w:pos="4770"/>
        <w:tab w:val="left" w:pos="5400"/>
      </w:tabs>
      <w:spacing w:line="288" w:lineRule="auto"/>
    </w:pPr>
    <w:rPr>
      <w:b/>
      <w:caps/>
    </w:rPr>
  </w:style>
  <w:style w:type="paragraph" w:customStyle="1" w:styleId="Documentheading">
    <w:name w:val="Document heading"/>
    <w:basedOn w:val="Normal"/>
    <w:rsid w:val="00B01321"/>
    <w:pPr>
      <w:keepNext/>
      <w:jc w:val="center"/>
    </w:pPr>
    <w:rPr>
      <w:b/>
      <w:caps/>
      <w:sz w:val="28"/>
    </w:rPr>
  </w:style>
  <w:style w:type="character" w:styleId="EndnoteReference">
    <w:name w:val="endnote reference"/>
    <w:basedOn w:val="DefaultParagraphFont"/>
    <w:semiHidden/>
    <w:rsid w:val="00B01321"/>
    <w:rPr>
      <w:vertAlign w:val="superscript"/>
    </w:rPr>
  </w:style>
  <w:style w:type="paragraph" w:customStyle="1" w:styleId="Filename">
    <w:name w:val="Filename"/>
    <w:basedOn w:val="Normal"/>
    <w:rsid w:val="00B01321"/>
    <w:rPr>
      <w:sz w:val="16"/>
    </w:rPr>
  </w:style>
  <w:style w:type="paragraph" w:styleId="Footer">
    <w:name w:val="footer"/>
    <w:basedOn w:val="Normal"/>
    <w:rsid w:val="00B01321"/>
    <w:pPr>
      <w:tabs>
        <w:tab w:val="center" w:pos="4680"/>
        <w:tab w:val="right" w:pos="9360"/>
      </w:tabs>
      <w:spacing w:line="240" w:lineRule="atLeast"/>
    </w:pPr>
    <w:rPr>
      <w:sz w:val="16"/>
    </w:rPr>
  </w:style>
  <w:style w:type="paragraph" w:customStyle="1" w:styleId="Footnoteparagraph">
    <w:name w:val="Footnote paragraph"/>
    <w:basedOn w:val="FootnoteText"/>
    <w:rsid w:val="00B01321"/>
    <w:pPr>
      <w:ind w:firstLine="720"/>
    </w:pPr>
  </w:style>
  <w:style w:type="paragraph" w:styleId="FootnoteText">
    <w:name w:val="footnote text"/>
    <w:basedOn w:val="Normal"/>
    <w:next w:val="Footnoteparagraph"/>
    <w:semiHidden/>
    <w:rsid w:val="00B01321"/>
    <w:rPr>
      <w:sz w:val="20"/>
    </w:rPr>
  </w:style>
  <w:style w:type="paragraph" w:customStyle="1" w:styleId="Footnotequote">
    <w:name w:val="Footnote quote"/>
    <w:basedOn w:val="FootnoteText"/>
    <w:rsid w:val="00B01321"/>
    <w:pPr>
      <w:spacing w:line="180" w:lineRule="exact"/>
      <w:ind w:left="720" w:right="720"/>
    </w:pPr>
  </w:style>
  <w:style w:type="character" w:styleId="FootnoteReference">
    <w:name w:val="footnote reference"/>
    <w:basedOn w:val="DefaultParagraphFont"/>
    <w:semiHidden/>
    <w:rsid w:val="00B01321"/>
    <w:rPr>
      <w:position w:val="6"/>
      <w:sz w:val="16"/>
    </w:rPr>
  </w:style>
  <w:style w:type="paragraph" w:styleId="Header">
    <w:name w:val="header"/>
    <w:basedOn w:val="Normal"/>
    <w:rsid w:val="00B01321"/>
    <w:pPr>
      <w:tabs>
        <w:tab w:val="center" w:pos="4680"/>
        <w:tab w:val="right" w:pos="9360"/>
      </w:tabs>
    </w:pPr>
  </w:style>
  <w:style w:type="paragraph" w:customStyle="1" w:styleId="Indent1">
    <w:name w:val="Indent 1"/>
    <w:basedOn w:val="Normal"/>
    <w:rsid w:val="00B01321"/>
    <w:pPr>
      <w:ind w:left="720"/>
    </w:pPr>
  </w:style>
  <w:style w:type="paragraph" w:customStyle="1" w:styleId="Indent2">
    <w:name w:val="Indent 2"/>
    <w:basedOn w:val="Indent1"/>
    <w:rsid w:val="00B01321"/>
    <w:pPr>
      <w:ind w:left="1440"/>
    </w:pPr>
  </w:style>
  <w:style w:type="paragraph" w:customStyle="1" w:styleId="Indent3">
    <w:name w:val="Indent 3"/>
    <w:basedOn w:val="Indent2"/>
    <w:rsid w:val="00B01321"/>
    <w:pPr>
      <w:ind w:left="2160"/>
    </w:pPr>
  </w:style>
  <w:style w:type="paragraph" w:customStyle="1" w:styleId="Indent4">
    <w:name w:val="Indent 4"/>
    <w:basedOn w:val="Indent3"/>
    <w:rsid w:val="00B01321"/>
    <w:pPr>
      <w:ind w:left="2880"/>
    </w:pPr>
  </w:style>
  <w:style w:type="paragraph" w:customStyle="1" w:styleId="Indent5">
    <w:name w:val="Indent 5"/>
    <w:basedOn w:val="Indent4"/>
    <w:rsid w:val="00B01321"/>
    <w:pPr>
      <w:ind w:left="3600"/>
    </w:pPr>
  </w:style>
  <w:style w:type="paragraph" w:styleId="Index1">
    <w:name w:val="index 1"/>
    <w:basedOn w:val="Normal"/>
    <w:next w:val="Normal"/>
    <w:semiHidden/>
    <w:rsid w:val="00B01321"/>
    <w:pPr>
      <w:tabs>
        <w:tab w:val="left" w:leader="dot" w:pos="9000"/>
        <w:tab w:val="right" w:pos="9360"/>
      </w:tabs>
      <w:suppressAutoHyphens/>
      <w:ind w:left="720"/>
    </w:pPr>
    <w:rPr>
      <w:rFonts w:ascii="CG Times" w:hAnsi="CG Times"/>
      <w:spacing w:val="-3"/>
    </w:rPr>
  </w:style>
  <w:style w:type="paragraph" w:styleId="Index2">
    <w:name w:val="index 2"/>
    <w:basedOn w:val="Normal"/>
    <w:next w:val="Normal"/>
    <w:semiHidden/>
    <w:rsid w:val="00B01321"/>
    <w:pPr>
      <w:tabs>
        <w:tab w:val="left" w:leader="dot" w:pos="9000"/>
        <w:tab w:val="right" w:pos="9360"/>
      </w:tabs>
      <w:suppressAutoHyphens/>
      <w:ind w:left="720"/>
    </w:pPr>
    <w:rPr>
      <w:rFonts w:ascii="CG Times" w:hAnsi="CG Times"/>
      <w:spacing w:val="-3"/>
    </w:rPr>
  </w:style>
  <w:style w:type="paragraph" w:customStyle="1" w:styleId="MEE-RFI">
    <w:name w:val="MEE-RFI"/>
    <w:basedOn w:val="Normal"/>
    <w:rsid w:val="00B01321"/>
    <w:pPr>
      <w:ind w:left="1440" w:hanging="1440"/>
    </w:pPr>
  </w:style>
  <w:style w:type="paragraph" w:customStyle="1" w:styleId="Normaldouble">
    <w:name w:val="Normal double"/>
    <w:basedOn w:val="Normal"/>
    <w:rsid w:val="00B01321"/>
    <w:pPr>
      <w:spacing w:line="480" w:lineRule="auto"/>
    </w:pPr>
  </w:style>
  <w:style w:type="paragraph" w:styleId="NormalIndent">
    <w:name w:val="Normal Indent"/>
    <w:basedOn w:val="Normal"/>
    <w:rsid w:val="00B01321"/>
    <w:pPr>
      <w:ind w:left="720"/>
    </w:pPr>
  </w:style>
  <w:style w:type="character" w:styleId="PageNumber">
    <w:name w:val="page number"/>
    <w:basedOn w:val="DefaultParagraphFont"/>
    <w:rsid w:val="00B01321"/>
  </w:style>
  <w:style w:type="paragraph" w:customStyle="1" w:styleId="Paragraph">
    <w:name w:val="Paragraph"/>
    <w:basedOn w:val="Normal"/>
    <w:rsid w:val="00B01321"/>
    <w:pPr>
      <w:ind w:firstLine="720"/>
    </w:pPr>
  </w:style>
  <w:style w:type="paragraph" w:customStyle="1" w:styleId="Paragraphdouble">
    <w:name w:val="Paragraph double"/>
    <w:basedOn w:val="Paragraph"/>
    <w:rsid w:val="00B01321"/>
    <w:pPr>
      <w:spacing w:line="480" w:lineRule="auto"/>
    </w:pPr>
  </w:style>
  <w:style w:type="paragraph" w:customStyle="1" w:styleId="Quoteindent">
    <w:name w:val="Quote indent"/>
    <w:basedOn w:val="Normal"/>
    <w:next w:val="Normal"/>
    <w:rsid w:val="00B01321"/>
    <w:pPr>
      <w:spacing w:after="60" w:line="220" w:lineRule="exact"/>
      <w:ind w:left="720" w:right="720"/>
    </w:pPr>
    <w:rPr>
      <w:sz w:val="22"/>
    </w:rPr>
  </w:style>
  <w:style w:type="paragraph" w:customStyle="1" w:styleId="Quoteparagraph">
    <w:name w:val="Quote paragraph"/>
    <w:basedOn w:val="Quoteindent"/>
    <w:rsid w:val="00B01321"/>
    <w:pPr>
      <w:ind w:firstLine="720"/>
    </w:pPr>
  </w:style>
  <w:style w:type="paragraph" w:customStyle="1" w:styleId="RE">
    <w:name w:val="RE"/>
    <w:basedOn w:val="Normal"/>
    <w:rsid w:val="00B01321"/>
    <w:pPr>
      <w:ind w:left="720" w:hanging="720"/>
    </w:pPr>
  </w:style>
  <w:style w:type="paragraph" w:customStyle="1" w:styleId="Sectionheading">
    <w:name w:val="Section heading"/>
    <w:basedOn w:val="Normal"/>
    <w:next w:val="Normal"/>
    <w:rsid w:val="00B01321"/>
    <w:pPr>
      <w:keepNext/>
      <w:spacing w:line="480" w:lineRule="auto"/>
      <w:jc w:val="center"/>
    </w:pPr>
    <w:rPr>
      <w:b/>
    </w:rPr>
  </w:style>
  <w:style w:type="paragraph" w:customStyle="1" w:styleId="Sectionnumber">
    <w:name w:val="Section number"/>
    <w:basedOn w:val="Normal"/>
    <w:next w:val="Paragraphdouble"/>
    <w:rsid w:val="00B01321"/>
    <w:pPr>
      <w:keepNext/>
      <w:spacing w:line="480" w:lineRule="auto"/>
      <w:jc w:val="center"/>
    </w:pPr>
    <w:rPr>
      <w:b/>
      <w:caps/>
    </w:rPr>
  </w:style>
  <w:style w:type="paragraph" w:styleId="TableofAuthorities">
    <w:name w:val="table of authorities"/>
    <w:basedOn w:val="Normal"/>
    <w:next w:val="Normal"/>
    <w:semiHidden/>
    <w:rsid w:val="00B01321"/>
    <w:pPr>
      <w:tabs>
        <w:tab w:val="right" w:leader="dot" w:pos="9360"/>
      </w:tabs>
      <w:ind w:left="240" w:hanging="240"/>
      <w:jc w:val="left"/>
    </w:pPr>
    <w:rPr>
      <w:sz w:val="20"/>
    </w:rPr>
  </w:style>
  <w:style w:type="paragraph" w:styleId="TOAHeading">
    <w:name w:val="toa heading"/>
    <w:basedOn w:val="Normal"/>
    <w:next w:val="Normal"/>
    <w:semiHidden/>
    <w:rsid w:val="00B01321"/>
    <w:pPr>
      <w:keepNext/>
      <w:spacing w:before="240" w:after="120"/>
      <w:jc w:val="left"/>
    </w:pPr>
    <w:rPr>
      <w:b/>
      <w:caps/>
      <w:sz w:val="20"/>
    </w:rPr>
  </w:style>
  <w:style w:type="paragraph" w:styleId="TOC1">
    <w:name w:val="toc 1"/>
    <w:basedOn w:val="Heading1"/>
    <w:next w:val="Normal"/>
    <w:semiHidden/>
    <w:rsid w:val="00B01321"/>
    <w:pPr>
      <w:keepNext w:val="0"/>
      <w:tabs>
        <w:tab w:val="right" w:leader="dot" w:pos="9360"/>
      </w:tabs>
      <w:suppressAutoHyphens/>
      <w:spacing w:after="0"/>
      <w:jc w:val="left"/>
      <w:outlineLvl w:val="9"/>
    </w:pPr>
    <w:rPr>
      <w:b w:val="0"/>
      <w:sz w:val="24"/>
    </w:rPr>
  </w:style>
  <w:style w:type="paragraph" w:styleId="TOC2">
    <w:name w:val="toc 2"/>
    <w:basedOn w:val="TOC1"/>
    <w:next w:val="Normal"/>
    <w:semiHidden/>
    <w:rsid w:val="00B01321"/>
    <w:pPr>
      <w:ind w:left="1440"/>
    </w:pPr>
  </w:style>
  <w:style w:type="paragraph" w:styleId="TOC3">
    <w:name w:val="toc 3"/>
    <w:basedOn w:val="TOC2"/>
    <w:next w:val="Normal"/>
    <w:semiHidden/>
    <w:rsid w:val="00B01321"/>
    <w:pPr>
      <w:ind w:left="2160"/>
    </w:pPr>
  </w:style>
  <w:style w:type="paragraph" w:styleId="TOC4">
    <w:name w:val="toc 4"/>
    <w:basedOn w:val="TOC3"/>
    <w:next w:val="Normal"/>
    <w:semiHidden/>
    <w:rsid w:val="00B01321"/>
    <w:pPr>
      <w:ind w:left="2880"/>
    </w:pPr>
  </w:style>
  <w:style w:type="paragraph" w:styleId="TOC5">
    <w:name w:val="toc 5"/>
    <w:basedOn w:val="TOC4"/>
    <w:next w:val="Normal"/>
    <w:semiHidden/>
    <w:rsid w:val="00B01321"/>
    <w:pPr>
      <w:ind w:left="3600"/>
    </w:pPr>
  </w:style>
  <w:style w:type="paragraph" w:styleId="TOC6">
    <w:name w:val="toc 6"/>
    <w:basedOn w:val="TOC5"/>
    <w:next w:val="Normal"/>
    <w:semiHidden/>
    <w:rsid w:val="00B01321"/>
    <w:pPr>
      <w:ind w:left="4320"/>
    </w:pPr>
  </w:style>
  <w:style w:type="paragraph" w:styleId="TOC7">
    <w:name w:val="toc 7"/>
    <w:basedOn w:val="TOC6"/>
    <w:next w:val="Normal"/>
    <w:semiHidden/>
    <w:rsid w:val="00B01321"/>
    <w:pPr>
      <w:ind w:left="5040"/>
    </w:pPr>
  </w:style>
  <w:style w:type="paragraph" w:styleId="TOC8">
    <w:name w:val="toc 8"/>
    <w:basedOn w:val="TOC7"/>
    <w:next w:val="Normal"/>
    <w:semiHidden/>
    <w:rsid w:val="00B01321"/>
    <w:pPr>
      <w:ind w:left="5760"/>
    </w:pPr>
  </w:style>
  <w:style w:type="paragraph" w:styleId="TOC9">
    <w:name w:val="toc 9"/>
    <w:basedOn w:val="TOC8"/>
    <w:next w:val="Normal"/>
    <w:semiHidden/>
    <w:rsid w:val="00B01321"/>
    <w:pPr>
      <w:ind w:left="6480"/>
    </w:pPr>
  </w:style>
  <w:style w:type="paragraph" w:customStyle="1" w:styleId="label-normal">
    <w:name w:val="label-normal"/>
    <w:basedOn w:val="Normal"/>
    <w:rsid w:val="00B01321"/>
    <w:pPr>
      <w:spacing w:line="216" w:lineRule="auto"/>
      <w:ind w:left="187" w:right="101"/>
      <w:jc w:val="left"/>
    </w:pPr>
    <w:rPr>
      <w:sz w:val="20"/>
    </w:rPr>
  </w:style>
  <w:style w:type="paragraph" w:customStyle="1" w:styleId="Testimony">
    <w:name w:val="Testimony"/>
    <w:basedOn w:val="Normal"/>
    <w:rsid w:val="00B01321"/>
    <w:pPr>
      <w:spacing w:line="480" w:lineRule="auto"/>
      <w:ind w:left="720" w:hanging="720"/>
    </w:pPr>
  </w:style>
  <w:style w:type="paragraph" w:customStyle="1" w:styleId="fq1">
    <w:name w:val="fq1"/>
    <w:basedOn w:val="FootnoteText"/>
    <w:rsid w:val="00B01321"/>
    <w:pPr>
      <w:ind w:left="720" w:hanging="720"/>
    </w:pPr>
  </w:style>
  <w:style w:type="paragraph" w:customStyle="1" w:styleId="Bullet-one">
    <w:name w:val="Bullet-one"/>
    <w:basedOn w:val="Paragraphdouble"/>
    <w:rsid w:val="00BD3B84"/>
    <w:pPr>
      <w:spacing w:after="120" w:line="360" w:lineRule="auto"/>
      <w:ind w:left="1080" w:hanging="360"/>
    </w:pPr>
  </w:style>
  <w:style w:type="paragraph" w:customStyle="1" w:styleId="DOCKETNO">
    <w:name w:val="DOCKET NO."/>
    <w:rsid w:val="00B01321"/>
    <w:pPr>
      <w:spacing w:after="480" w:line="240" w:lineRule="exact"/>
      <w:jc w:val="center"/>
    </w:pPr>
    <w:rPr>
      <w:b/>
      <w:caps/>
      <w:sz w:val="28"/>
    </w:rPr>
  </w:style>
  <w:style w:type="paragraph" w:customStyle="1" w:styleId="DOCKETSTYLE0">
    <w:name w:val="DOCKET STYLE"/>
    <w:rsid w:val="00B01321"/>
    <w:pPr>
      <w:tabs>
        <w:tab w:val="left" w:pos="4608"/>
        <w:tab w:val="left" w:pos="5616"/>
        <w:tab w:val="left" w:pos="6912"/>
      </w:tabs>
      <w:spacing w:after="240" w:line="240" w:lineRule="exact"/>
    </w:pPr>
    <w:rPr>
      <w:b/>
      <w:caps/>
      <w:sz w:val="24"/>
    </w:rPr>
  </w:style>
  <w:style w:type="paragraph" w:customStyle="1" w:styleId="PL">
    <w:name w:val="PL"/>
    <w:aliases w:val="BR,MT"/>
    <w:rsid w:val="00B01321"/>
    <w:pPr>
      <w:spacing w:line="480" w:lineRule="exact"/>
      <w:ind w:firstLine="720"/>
      <w:jc w:val="both"/>
    </w:pPr>
    <w:rPr>
      <w:sz w:val="24"/>
    </w:rPr>
  </w:style>
  <w:style w:type="paragraph" w:customStyle="1" w:styleId="REFERENCELINEMEMO">
    <w:name w:val="REFERENCE LINE MEMO"/>
    <w:rsid w:val="00B01321"/>
    <w:pPr>
      <w:tabs>
        <w:tab w:val="left" w:pos="2016"/>
      </w:tabs>
      <w:spacing w:after="240" w:line="240" w:lineRule="exact"/>
      <w:ind w:left="2016" w:hanging="2016"/>
      <w:jc w:val="both"/>
    </w:pPr>
    <w:rPr>
      <w:rFonts w:ascii="emperorPS" w:hAnsi="emperorPS"/>
      <w:sz w:val="24"/>
    </w:rPr>
  </w:style>
  <w:style w:type="paragraph" w:customStyle="1" w:styleId="single">
    <w:name w:val="single"/>
    <w:basedOn w:val="Normal"/>
    <w:rsid w:val="00BD3B84"/>
    <w:pPr>
      <w:keepNext/>
      <w:keepLines/>
      <w:tabs>
        <w:tab w:val="left" w:pos="0"/>
      </w:tabs>
      <w:suppressAutoHyphens/>
    </w:pPr>
    <w:rPr>
      <w:spacing w:val="-3"/>
    </w:rPr>
  </w:style>
  <w:style w:type="paragraph" w:customStyle="1" w:styleId="qa">
    <w:name w:val="qa"/>
    <w:basedOn w:val="Normal"/>
    <w:rsid w:val="00B01321"/>
    <w:pPr>
      <w:ind w:left="1080" w:right="720" w:hanging="360"/>
    </w:pPr>
  </w:style>
  <w:style w:type="character" w:styleId="LineNumber">
    <w:name w:val="line number"/>
    <w:basedOn w:val="DefaultParagraphFont"/>
    <w:rsid w:val="00B01321"/>
  </w:style>
  <w:style w:type="paragraph" w:customStyle="1" w:styleId="subsection">
    <w:name w:val="subsection"/>
    <w:basedOn w:val="Normal"/>
    <w:rsid w:val="00B01321"/>
    <w:pPr>
      <w:spacing w:line="480" w:lineRule="auto"/>
      <w:ind w:left="720" w:hanging="720"/>
      <w:jc w:val="left"/>
    </w:pPr>
  </w:style>
  <w:style w:type="paragraph" w:customStyle="1" w:styleId="paragraph0">
    <w:name w:val="paragraph"/>
    <w:basedOn w:val="Normal"/>
    <w:rsid w:val="00B01321"/>
    <w:pPr>
      <w:spacing w:line="480" w:lineRule="auto"/>
      <w:ind w:left="1440" w:hanging="720"/>
      <w:jc w:val="left"/>
    </w:pPr>
  </w:style>
  <w:style w:type="paragraph" w:customStyle="1" w:styleId="subparagraph">
    <w:name w:val="subparagraph"/>
    <w:basedOn w:val="Normal"/>
    <w:rsid w:val="00B01321"/>
    <w:pPr>
      <w:spacing w:line="480" w:lineRule="auto"/>
      <w:ind w:left="2160" w:hanging="720"/>
      <w:jc w:val="left"/>
    </w:pPr>
  </w:style>
  <w:style w:type="paragraph" w:customStyle="1" w:styleId="clause">
    <w:name w:val="clause"/>
    <w:basedOn w:val="Normal"/>
    <w:rsid w:val="00B01321"/>
    <w:pPr>
      <w:spacing w:line="480" w:lineRule="auto"/>
      <w:ind w:left="2880" w:hanging="720"/>
      <w:jc w:val="left"/>
    </w:pPr>
  </w:style>
  <w:style w:type="paragraph" w:customStyle="1" w:styleId="section">
    <w:name w:val="section"/>
    <w:basedOn w:val="Normal"/>
    <w:rsid w:val="00B01321"/>
    <w:pPr>
      <w:spacing w:line="480" w:lineRule="auto"/>
      <w:ind w:left="-432"/>
      <w:jc w:val="left"/>
    </w:pPr>
  </w:style>
  <w:style w:type="paragraph" w:customStyle="1" w:styleId="preamble">
    <w:name w:val="preamble"/>
    <w:basedOn w:val="Normal"/>
    <w:rsid w:val="00B01321"/>
    <w:pPr>
      <w:spacing w:line="480" w:lineRule="auto"/>
    </w:pPr>
  </w:style>
  <w:style w:type="character" w:styleId="CommentReference">
    <w:name w:val="annotation reference"/>
    <w:basedOn w:val="DefaultParagraphFont"/>
    <w:semiHidden/>
    <w:rsid w:val="00B01321"/>
    <w:rPr>
      <w:sz w:val="16"/>
      <w:szCs w:val="16"/>
    </w:rPr>
  </w:style>
  <w:style w:type="paragraph" w:styleId="CommentText">
    <w:name w:val="annotation text"/>
    <w:basedOn w:val="Normal"/>
    <w:semiHidden/>
    <w:rsid w:val="00B01321"/>
    <w:rPr>
      <w:sz w:val="20"/>
    </w:rPr>
  </w:style>
  <w:style w:type="paragraph" w:styleId="CommentSubject">
    <w:name w:val="annotation subject"/>
    <w:basedOn w:val="CommentText"/>
    <w:next w:val="CommentText"/>
    <w:semiHidden/>
    <w:rsid w:val="00B01321"/>
    <w:rPr>
      <w:b/>
      <w:bCs/>
    </w:rPr>
  </w:style>
  <w:style w:type="paragraph" w:styleId="BalloonText">
    <w:name w:val="Balloon Text"/>
    <w:basedOn w:val="Normal"/>
    <w:semiHidden/>
    <w:rsid w:val="00B01321"/>
    <w:rPr>
      <w:rFonts w:ascii="Tahoma" w:hAnsi="Tahoma" w:cs="Tahoma"/>
      <w:sz w:val="16"/>
      <w:szCs w:val="16"/>
    </w:rPr>
  </w:style>
  <w:style w:type="paragraph" w:customStyle="1" w:styleId="subsectionChar">
    <w:name w:val="subsection Char"/>
    <w:basedOn w:val="Normal"/>
    <w:rsid w:val="00B01321"/>
    <w:pPr>
      <w:numPr>
        <w:numId w:val="1"/>
      </w:numPr>
      <w:spacing w:line="480" w:lineRule="auto"/>
      <w:jc w:val="left"/>
    </w:pPr>
    <w:rPr>
      <w:rFonts w:eastAsia="SimSun"/>
      <w:szCs w:val="24"/>
    </w:rPr>
  </w:style>
  <w:style w:type="paragraph" w:customStyle="1" w:styleId="subparagraphChar">
    <w:name w:val="subparagraph Char"/>
    <w:basedOn w:val="Normal"/>
    <w:rsid w:val="00B01321"/>
    <w:pPr>
      <w:tabs>
        <w:tab w:val="num" w:pos="2160"/>
      </w:tabs>
      <w:spacing w:line="480" w:lineRule="auto"/>
      <w:ind w:left="2160" w:hanging="720"/>
      <w:jc w:val="left"/>
    </w:pPr>
    <w:rPr>
      <w:szCs w:val="22"/>
    </w:rPr>
  </w:style>
  <w:style w:type="paragraph" w:customStyle="1" w:styleId="Pc-hd">
    <w:name w:val="Pc-hd"/>
    <w:basedOn w:val="Normal"/>
    <w:rsid w:val="00BD3B84"/>
    <w:pPr>
      <w:tabs>
        <w:tab w:val="left" w:pos="360"/>
        <w:tab w:val="left" w:pos="864"/>
        <w:tab w:val="left" w:pos="1530"/>
        <w:tab w:val="left" w:pos="1872"/>
        <w:tab w:val="left" w:pos="2495"/>
        <w:tab w:val="left" w:pos="3071"/>
        <w:tab w:val="left" w:pos="3647"/>
      </w:tabs>
    </w:pPr>
    <w:rPr>
      <w:b/>
      <w:sz w:val="22"/>
    </w:rPr>
  </w:style>
  <w:style w:type="paragraph" w:styleId="Revision">
    <w:name w:val="Revision"/>
    <w:hidden/>
    <w:uiPriority w:val="99"/>
    <w:semiHidden/>
    <w:rsid w:val="009D4863"/>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01321"/>
    <w:pPr>
      <w:jc w:val="both"/>
    </w:pPr>
    <w:rPr>
      <w:sz w:val="24"/>
    </w:rPr>
  </w:style>
  <w:style w:type="paragraph" w:styleId="Heading1">
    <w:name w:val="heading 1"/>
    <w:basedOn w:val="Normal"/>
    <w:next w:val="Normal"/>
    <w:qFormat/>
    <w:rsid w:val="00B01321"/>
    <w:pPr>
      <w:keepNext/>
      <w:spacing w:after="120" w:line="480" w:lineRule="auto"/>
      <w:ind w:left="720" w:hanging="720"/>
      <w:jc w:val="center"/>
      <w:outlineLvl w:val="0"/>
    </w:pPr>
    <w:rPr>
      <w:b/>
      <w:caps/>
      <w:sz w:val="28"/>
    </w:rPr>
  </w:style>
  <w:style w:type="paragraph" w:styleId="Heading2">
    <w:name w:val="heading 2"/>
    <w:basedOn w:val="Heading1"/>
    <w:next w:val="Normal"/>
    <w:qFormat/>
    <w:rsid w:val="00B01321"/>
    <w:pPr>
      <w:jc w:val="left"/>
      <w:outlineLvl w:val="1"/>
    </w:pPr>
    <w:rPr>
      <w:caps w:val="0"/>
    </w:rPr>
  </w:style>
  <w:style w:type="paragraph" w:styleId="Heading3">
    <w:name w:val="heading 3"/>
    <w:basedOn w:val="Heading2"/>
    <w:next w:val="Normal"/>
    <w:qFormat/>
    <w:rsid w:val="00B01321"/>
    <w:pPr>
      <w:ind w:left="1440"/>
      <w:outlineLvl w:val="2"/>
    </w:pPr>
  </w:style>
  <w:style w:type="paragraph" w:styleId="Heading4">
    <w:name w:val="heading 4"/>
    <w:basedOn w:val="Heading3"/>
    <w:next w:val="Normal"/>
    <w:qFormat/>
    <w:rsid w:val="00B01321"/>
    <w:pPr>
      <w:ind w:left="2160"/>
      <w:outlineLvl w:val="3"/>
    </w:pPr>
  </w:style>
  <w:style w:type="paragraph" w:styleId="Heading5">
    <w:name w:val="heading 5"/>
    <w:basedOn w:val="Heading4"/>
    <w:next w:val="Normal"/>
    <w:qFormat/>
    <w:rsid w:val="00B01321"/>
    <w:pPr>
      <w:ind w:left="2880"/>
      <w:outlineLvl w:val="4"/>
    </w:pPr>
  </w:style>
  <w:style w:type="paragraph" w:styleId="Heading6">
    <w:name w:val="heading 6"/>
    <w:basedOn w:val="Heading5"/>
    <w:next w:val="Normal"/>
    <w:qFormat/>
    <w:rsid w:val="00B01321"/>
    <w:pPr>
      <w:ind w:left="3600"/>
      <w:outlineLvl w:val="5"/>
    </w:pPr>
  </w:style>
  <w:style w:type="paragraph" w:styleId="Heading7">
    <w:name w:val="heading 7"/>
    <w:basedOn w:val="Heading6"/>
    <w:next w:val="Normal"/>
    <w:qFormat/>
    <w:rsid w:val="00B01321"/>
    <w:pPr>
      <w:ind w:left="4320"/>
      <w:outlineLvl w:val="6"/>
    </w:pPr>
  </w:style>
  <w:style w:type="paragraph" w:styleId="Heading8">
    <w:name w:val="heading 8"/>
    <w:basedOn w:val="Heading7"/>
    <w:next w:val="Normal"/>
    <w:qFormat/>
    <w:rsid w:val="00B01321"/>
    <w:pPr>
      <w:ind w:left="5040"/>
      <w:outlineLvl w:val="7"/>
    </w:pPr>
  </w:style>
  <w:style w:type="paragraph" w:styleId="Heading9">
    <w:name w:val="heading 9"/>
    <w:basedOn w:val="Heading8"/>
    <w:next w:val="Normal"/>
    <w:qFormat/>
    <w:rsid w:val="00B01321"/>
    <w:pPr>
      <w:ind w:left="57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quationCaption">
    <w:name w:val="_Equation Caption"/>
    <w:rsid w:val="00B01321"/>
  </w:style>
  <w:style w:type="paragraph" w:styleId="Caption">
    <w:name w:val="caption"/>
    <w:basedOn w:val="Normal"/>
    <w:next w:val="Normal"/>
    <w:qFormat/>
    <w:rsid w:val="00B01321"/>
  </w:style>
  <w:style w:type="paragraph" w:customStyle="1" w:styleId="Docketnumber">
    <w:name w:val="Docket number"/>
    <w:basedOn w:val="Normal"/>
    <w:rsid w:val="00B01321"/>
    <w:pPr>
      <w:jc w:val="center"/>
    </w:pPr>
    <w:rPr>
      <w:b/>
      <w:caps/>
      <w:sz w:val="28"/>
    </w:rPr>
  </w:style>
  <w:style w:type="paragraph" w:customStyle="1" w:styleId="Docketstyle">
    <w:name w:val="Docket style"/>
    <w:basedOn w:val="Normal"/>
    <w:rsid w:val="00B01321"/>
    <w:pPr>
      <w:keepNext/>
      <w:tabs>
        <w:tab w:val="center" w:pos="4770"/>
        <w:tab w:val="left" w:pos="5400"/>
      </w:tabs>
      <w:spacing w:line="288" w:lineRule="auto"/>
    </w:pPr>
    <w:rPr>
      <w:b/>
      <w:caps/>
    </w:rPr>
  </w:style>
  <w:style w:type="paragraph" w:customStyle="1" w:styleId="Documentheading">
    <w:name w:val="Document heading"/>
    <w:basedOn w:val="Normal"/>
    <w:rsid w:val="00B01321"/>
    <w:pPr>
      <w:keepNext/>
      <w:jc w:val="center"/>
    </w:pPr>
    <w:rPr>
      <w:b/>
      <w:caps/>
      <w:sz w:val="28"/>
    </w:rPr>
  </w:style>
  <w:style w:type="character" w:styleId="EndnoteReference">
    <w:name w:val="endnote reference"/>
    <w:basedOn w:val="DefaultParagraphFont"/>
    <w:semiHidden/>
    <w:rsid w:val="00B01321"/>
    <w:rPr>
      <w:vertAlign w:val="superscript"/>
    </w:rPr>
  </w:style>
  <w:style w:type="paragraph" w:customStyle="1" w:styleId="Filename">
    <w:name w:val="Filename"/>
    <w:basedOn w:val="Normal"/>
    <w:rsid w:val="00B01321"/>
    <w:rPr>
      <w:sz w:val="16"/>
    </w:rPr>
  </w:style>
  <w:style w:type="paragraph" w:styleId="Footer">
    <w:name w:val="footer"/>
    <w:basedOn w:val="Normal"/>
    <w:rsid w:val="00B01321"/>
    <w:pPr>
      <w:tabs>
        <w:tab w:val="center" w:pos="4680"/>
        <w:tab w:val="right" w:pos="9360"/>
      </w:tabs>
      <w:spacing w:line="240" w:lineRule="atLeast"/>
    </w:pPr>
    <w:rPr>
      <w:sz w:val="16"/>
    </w:rPr>
  </w:style>
  <w:style w:type="paragraph" w:customStyle="1" w:styleId="Footnoteparagraph">
    <w:name w:val="Footnote paragraph"/>
    <w:basedOn w:val="FootnoteText"/>
    <w:rsid w:val="00B01321"/>
    <w:pPr>
      <w:ind w:firstLine="720"/>
    </w:pPr>
  </w:style>
  <w:style w:type="paragraph" w:styleId="FootnoteText">
    <w:name w:val="footnote text"/>
    <w:basedOn w:val="Normal"/>
    <w:next w:val="Footnoteparagraph"/>
    <w:semiHidden/>
    <w:rsid w:val="00B01321"/>
    <w:rPr>
      <w:sz w:val="20"/>
    </w:rPr>
  </w:style>
  <w:style w:type="paragraph" w:customStyle="1" w:styleId="Footnotequote">
    <w:name w:val="Footnote quote"/>
    <w:basedOn w:val="FootnoteText"/>
    <w:rsid w:val="00B01321"/>
    <w:pPr>
      <w:spacing w:line="180" w:lineRule="exact"/>
      <w:ind w:left="720" w:right="720"/>
    </w:pPr>
  </w:style>
  <w:style w:type="character" w:styleId="FootnoteReference">
    <w:name w:val="footnote reference"/>
    <w:basedOn w:val="DefaultParagraphFont"/>
    <w:semiHidden/>
    <w:rsid w:val="00B01321"/>
    <w:rPr>
      <w:position w:val="6"/>
      <w:sz w:val="16"/>
    </w:rPr>
  </w:style>
  <w:style w:type="paragraph" w:styleId="Header">
    <w:name w:val="header"/>
    <w:basedOn w:val="Normal"/>
    <w:rsid w:val="00B01321"/>
    <w:pPr>
      <w:tabs>
        <w:tab w:val="center" w:pos="4680"/>
        <w:tab w:val="right" w:pos="9360"/>
      </w:tabs>
    </w:pPr>
  </w:style>
  <w:style w:type="paragraph" w:customStyle="1" w:styleId="Indent1">
    <w:name w:val="Indent 1"/>
    <w:basedOn w:val="Normal"/>
    <w:rsid w:val="00B01321"/>
    <w:pPr>
      <w:ind w:left="720"/>
    </w:pPr>
  </w:style>
  <w:style w:type="paragraph" w:customStyle="1" w:styleId="Indent2">
    <w:name w:val="Indent 2"/>
    <w:basedOn w:val="Indent1"/>
    <w:rsid w:val="00B01321"/>
    <w:pPr>
      <w:ind w:left="1440"/>
    </w:pPr>
  </w:style>
  <w:style w:type="paragraph" w:customStyle="1" w:styleId="Indent3">
    <w:name w:val="Indent 3"/>
    <w:basedOn w:val="Indent2"/>
    <w:rsid w:val="00B01321"/>
    <w:pPr>
      <w:ind w:left="2160"/>
    </w:pPr>
  </w:style>
  <w:style w:type="paragraph" w:customStyle="1" w:styleId="Indent4">
    <w:name w:val="Indent 4"/>
    <w:basedOn w:val="Indent3"/>
    <w:rsid w:val="00B01321"/>
    <w:pPr>
      <w:ind w:left="2880"/>
    </w:pPr>
  </w:style>
  <w:style w:type="paragraph" w:customStyle="1" w:styleId="Indent5">
    <w:name w:val="Indent 5"/>
    <w:basedOn w:val="Indent4"/>
    <w:rsid w:val="00B01321"/>
    <w:pPr>
      <w:ind w:left="3600"/>
    </w:pPr>
  </w:style>
  <w:style w:type="paragraph" w:styleId="Index1">
    <w:name w:val="index 1"/>
    <w:basedOn w:val="Normal"/>
    <w:next w:val="Normal"/>
    <w:semiHidden/>
    <w:rsid w:val="00B01321"/>
    <w:pPr>
      <w:tabs>
        <w:tab w:val="left" w:leader="dot" w:pos="9000"/>
        <w:tab w:val="right" w:pos="9360"/>
      </w:tabs>
      <w:suppressAutoHyphens/>
      <w:ind w:left="720"/>
    </w:pPr>
    <w:rPr>
      <w:rFonts w:ascii="CG Times" w:hAnsi="CG Times"/>
      <w:spacing w:val="-3"/>
    </w:rPr>
  </w:style>
  <w:style w:type="paragraph" w:styleId="Index2">
    <w:name w:val="index 2"/>
    <w:basedOn w:val="Normal"/>
    <w:next w:val="Normal"/>
    <w:semiHidden/>
    <w:rsid w:val="00B01321"/>
    <w:pPr>
      <w:tabs>
        <w:tab w:val="left" w:leader="dot" w:pos="9000"/>
        <w:tab w:val="right" w:pos="9360"/>
      </w:tabs>
      <w:suppressAutoHyphens/>
      <w:ind w:left="720"/>
    </w:pPr>
    <w:rPr>
      <w:rFonts w:ascii="CG Times" w:hAnsi="CG Times"/>
      <w:spacing w:val="-3"/>
    </w:rPr>
  </w:style>
  <w:style w:type="paragraph" w:customStyle="1" w:styleId="MEE-RFI">
    <w:name w:val="MEE-RFI"/>
    <w:basedOn w:val="Normal"/>
    <w:rsid w:val="00B01321"/>
    <w:pPr>
      <w:ind w:left="1440" w:hanging="1440"/>
    </w:pPr>
  </w:style>
  <w:style w:type="paragraph" w:customStyle="1" w:styleId="Normaldouble">
    <w:name w:val="Normal double"/>
    <w:basedOn w:val="Normal"/>
    <w:rsid w:val="00B01321"/>
    <w:pPr>
      <w:spacing w:line="480" w:lineRule="auto"/>
    </w:pPr>
  </w:style>
  <w:style w:type="paragraph" w:styleId="NormalIndent">
    <w:name w:val="Normal Indent"/>
    <w:basedOn w:val="Normal"/>
    <w:rsid w:val="00B01321"/>
    <w:pPr>
      <w:ind w:left="720"/>
    </w:pPr>
  </w:style>
  <w:style w:type="character" w:styleId="PageNumber">
    <w:name w:val="page number"/>
    <w:basedOn w:val="DefaultParagraphFont"/>
    <w:rsid w:val="00B01321"/>
  </w:style>
  <w:style w:type="paragraph" w:customStyle="1" w:styleId="Paragraph">
    <w:name w:val="Paragraph"/>
    <w:basedOn w:val="Normal"/>
    <w:rsid w:val="00B01321"/>
    <w:pPr>
      <w:ind w:firstLine="720"/>
    </w:pPr>
  </w:style>
  <w:style w:type="paragraph" w:customStyle="1" w:styleId="Paragraphdouble">
    <w:name w:val="Paragraph double"/>
    <w:basedOn w:val="Paragraph"/>
    <w:rsid w:val="00B01321"/>
    <w:pPr>
      <w:spacing w:line="480" w:lineRule="auto"/>
    </w:pPr>
  </w:style>
  <w:style w:type="paragraph" w:customStyle="1" w:styleId="Quoteindent">
    <w:name w:val="Quote indent"/>
    <w:basedOn w:val="Normal"/>
    <w:next w:val="Normal"/>
    <w:rsid w:val="00B01321"/>
    <w:pPr>
      <w:spacing w:after="60" w:line="220" w:lineRule="exact"/>
      <w:ind w:left="720" w:right="720"/>
    </w:pPr>
    <w:rPr>
      <w:sz w:val="22"/>
    </w:rPr>
  </w:style>
  <w:style w:type="paragraph" w:customStyle="1" w:styleId="Quoteparagraph">
    <w:name w:val="Quote paragraph"/>
    <w:basedOn w:val="Quoteindent"/>
    <w:rsid w:val="00B01321"/>
    <w:pPr>
      <w:ind w:firstLine="720"/>
    </w:pPr>
  </w:style>
  <w:style w:type="paragraph" w:customStyle="1" w:styleId="RE">
    <w:name w:val="RE"/>
    <w:basedOn w:val="Normal"/>
    <w:rsid w:val="00B01321"/>
    <w:pPr>
      <w:ind w:left="720" w:hanging="720"/>
    </w:pPr>
  </w:style>
  <w:style w:type="paragraph" w:customStyle="1" w:styleId="Sectionheading">
    <w:name w:val="Section heading"/>
    <w:basedOn w:val="Normal"/>
    <w:next w:val="Normal"/>
    <w:rsid w:val="00B01321"/>
    <w:pPr>
      <w:keepNext/>
      <w:spacing w:line="480" w:lineRule="auto"/>
      <w:jc w:val="center"/>
    </w:pPr>
    <w:rPr>
      <w:b/>
    </w:rPr>
  </w:style>
  <w:style w:type="paragraph" w:customStyle="1" w:styleId="Sectionnumber">
    <w:name w:val="Section number"/>
    <w:basedOn w:val="Normal"/>
    <w:next w:val="Paragraphdouble"/>
    <w:rsid w:val="00B01321"/>
    <w:pPr>
      <w:keepNext/>
      <w:spacing w:line="480" w:lineRule="auto"/>
      <w:jc w:val="center"/>
    </w:pPr>
    <w:rPr>
      <w:b/>
      <w:caps/>
    </w:rPr>
  </w:style>
  <w:style w:type="paragraph" w:styleId="TableofAuthorities">
    <w:name w:val="table of authorities"/>
    <w:basedOn w:val="Normal"/>
    <w:next w:val="Normal"/>
    <w:semiHidden/>
    <w:rsid w:val="00B01321"/>
    <w:pPr>
      <w:tabs>
        <w:tab w:val="right" w:leader="dot" w:pos="9360"/>
      </w:tabs>
      <w:ind w:left="240" w:hanging="240"/>
      <w:jc w:val="left"/>
    </w:pPr>
    <w:rPr>
      <w:sz w:val="20"/>
    </w:rPr>
  </w:style>
  <w:style w:type="paragraph" w:styleId="TOAHeading">
    <w:name w:val="toa heading"/>
    <w:basedOn w:val="Normal"/>
    <w:next w:val="Normal"/>
    <w:semiHidden/>
    <w:rsid w:val="00B01321"/>
    <w:pPr>
      <w:keepNext/>
      <w:spacing w:before="240" w:after="120"/>
      <w:jc w:val="left"/>
    </w:pPr>
    <w:rPr>
      <w:b/>
      <w:caps/>
      <w:sz w:val="20"/>
    </w:rPr>
  </w:style>
  <w:style w:type="paragraph" w:styleId="TOC1">
    <w:name w:val="toc 1"/>
    <w:basedOn w:val="Heading1"/>
    <w:next w:val="Normal"/>
    <w:semiHidden/>
    <w:rsid w:val="00B01321"/>
    <w:pPr>
      <w:keepNext w:val="0"/>
      <w:tabs>
        <w:tab w:val="right" w:leader="dot" w:pos="9360"/>
      </w:tabs>
      <w:suppressAutoHyphens/>
      <w:spacing w:after="0"/>
      <w:jc w:val="left"/>
      <w:outlineLvl w:val="9"/>
    </w:pPr>
    <w:rPr>
      <w:b w:val="0"/>
      <w:sz w:val="24"/>
    </w:rPr>
  </w:style>
  <w:style w:type="paragraph" w:styleId="TOC2">
    <w:name w:val="toc 2"/>
    <w:basedOn w:val="TOC1"/>
    <w:next w:val="Normal"/>
    <w:semiHidden/>
    <w:rsid w:val="00B01321"/>
    <w:pPr>
      <w:ind w:left="1440"/>
    </w:pPr>
  </w:style>
  <w:style w:type="paragraph" w:styleId="TOC3">
    <w:name w:val="toc 3"/>
    <w:basedOn w:val="TOC2"/>
    <w:next w:val="Normal"/>
    <w:semiHidden/>
    <w:rsid w:val="00B01321"/>
    <w:pPr>
      <w:ind w:left="2160"/>
    </w:pPr>
  </w:style>
  <w:style w:type="paragraph" w:styleId="TOC4">
    <w:name w:val="toc 4"/>
    <w:basedOn w:val="TOC3"/>
    <w:next w:val="Normal"/>
    <w:semiHidden/>
    <w:rsid w:val="00B01321"/>
    <w:pPr>
      <w:ind w:left="2880"/>
    </w:pPr>
  </w:style>
  <w:style w:type="paragraph" w:styleId="TOC5">
    <w:name w:val="toc 5"/>
    <w:basedOn w:val="TOC4"/>
    <w:next w:val="Normal"/>
    <w:semiHidden/>
    <w:rsid w:val="00B01321"/>
    <w:pPr>
      <w:ind w:left="3600"/>
    </w:pPr>
  </w:style>
  <w:style w:type="paragraph" w:styleId="TOC6">
    <w:name w:val="toc 6"/>
    <w:basedOn w:val="TOC5"/>
    <w:next w:val="Normal"/>
    <w:semiHidden/>
    <w:rsid w:val="00B01321"/>
    <w:pPr>
      <w:ind w:left="4320"/>
    </w:pPr>
  </w:style>
  <w:style w:type="paragraph" w:styleId="TOC7">
    <w:name w:val="toc 7"/>
    <w:basedOn w:val="TOC6"/>
    <w:next w:val="Normal"/>
    <w:semiHidden/>
    <w:rsid w:val="00B01321"/>
    <w:pPr>
      <w:ind w:left="5040"/>
    </w:pPr>
  </w:style>
  <w:style w:type="paragraph" w:styleId="TOC8">
    <w:name w:val="toc 8"/>
    <w:basedOn w:val="TOC7"/>
    <w:next w:val="Normal"/>
    <w:semiHidden/>
    <w:rsid w:val="00B01321"/>
    <w:pPr>
      <w:ind w:left="5760"/>
    </w:pPr>
  </w:style>
  <w:style w:type="paragraph" w:styleId="TOC9">
    <w:name w:val="toc 9"/>
    <w:basedOn w:val="TOC8"/>
    <w:next w:val="Normal"/>
    <w:semiHidden/>
    <w:rsid w:val="00B01321"/>
    <w:pPr>
      <w:ind w:left="6480"/>
    </w:pPr>
  </w:style>
  <w:style w:type="paragraph" w:customStyle="1" w:styleId="label-normal">
    <w:name w:val="label-normal"/>
    <w:basedOn w:val="Normal"/>
    <w:rsid w:val="00B01321"/>
    <w:pPr>
      <w:spacing w:line="216" w:lineRule="auto"/>
      <w:ind w:left="187" w:right="101"/>
      <w:jc w:val="left"/>
    </w:pPr>
    <w:rPr>
      <w:sz w:val="20"/>
    </w:rPr>
  </w:style>
  <w:style w:type="paragraph" w:customStyle="1" w:styleId="Testimony">
    <w:name w:val="Testimony"/>
    <w:basedOn w:val="Normal"/>
    <w:rsid w:val="00B01321"/>
    <w:pPr>
      <w:spacing w:line="480" w:lineRule="auto"/>
      <w:ind w:left="720" w:hanging="720"/>
    </w:pPr>
  </w:style>
  <w:style w:type="paragraph" w:customStyle="1" w:styleId="fq1">
    <w:name w:val="fq1"/>
    <w:basedOn w:val="FootnoteText"/>
    <w:rsid w:val="00B01321"/>
    <w:pPr>
      <w:ind w:left="720" w:hanging="720"/>
    </w:pPr>
  </w:style>
  <w:style w:type="paragraph" w:customStyle="1" w:styleId="Bullet-one">
    <w:name w:val="Bullet-one"/>
    <w:basedOn w:val="Paragraphdouble"/>
    <w:rsid w:val="00BD3B84"/>
    <w:pPr>
      <w:spacing w:after="120" w:line="360" w:lineRule="auto"/>
      <w:ind w:left="1080" w:hanging="360"/>
    </w:pPr>
  </w:style>
  <w:style w:type="paragraph" w:customStyle="1" w:styleId="DOCKETNO">
    <w:name w:val="DOCKET NO."/>
    <w:rsid w:val="00B01321"/>
    <w:pPr>
      <w:spacing w:after="480" w:line="240" w:lineRule="exact"/>
      <w:jc w:val="center"/>
    </w:pPr>
    <w:rPr>
      <w:b/>
      <w:caps/>
      <w:sz w:val="28"/>
    </w:rPr>
  </w:style>
  <w:style w:type="paragraph" w:customStyle="1" w:styleId="DOCKETSTYLE0">
    <w:name w:val="DOCKET STYLE"/>
    <w:rsid w:val="00B01321"/>
    <w:pPr>
      <w:tabs>
        <w:tab w:val="left" w:pos="4608"/>
        <w:tab w:val="left" w:pos="5616"/>
        <w:tab w:val="left" w:pos="6912"/>
      </w:tabs>
      <w:spacing w:after="240" w:line="240" w:lineRule="exact"/>
    </w:pPr>
    <w:rPr>
      <w:b/>
      <w:caps/>
      <w:sz w:val="24"/>
    </w:rPr>
  </w:style>
  <w:style w:type="paragraph" w:customStyle="1" w:styleId="PL">
    <w:name w:val="PL"/>
    <w:aliases w:val="BR,MT"/>
    <w:rsid w:val="00B01321"/>
    <w:pPr>
      <w:spacing w:line="480" w:lineRule="exact"/>
      <w:ind w:firstLine="720"/>
      <w:jc w:val="both"/>
    </w:pPr>
    <w:rPr>
      <w:sz w:val="24"/>
    </w:rPr>
  </w:style>
  <w:style w:type="paragraph" w:customStyle="1" w:styleId="REFERENCELINEMEMO">
    <w:name w:val="REFERENCE LINE MEMO"/>
    <w:rsid w:val="00B01321"/>
    <w:pPr>
      <w:tabs>
        <w:tab w:val="left" w:pos="2016"/>
      </w:tabs>
      <w:spacing w:after="240" w:line="240" w:lineRule="exact"/>
      <w:ind w:left="2016" w:hanging="2016"/>
      <w:jc w:val="both"/>
    </w:pPr>
    <w:rPr>
      <w:rFonts w:ascii="emperorPS" w:hAnsi="emperorPS"/>
      <w:sz w:val="24"/>
    </w:rPr>
  </w:style>
  <w:style w:type="paragraph" w:customStyle="1" w:styleId="single">
    <w:name w:val="single"/>
    <w:basedOn w:val="Normal"/>
    <w:rsid w:val="00BD3B84"/>
    <w:pPr>
      <w:keepNext/>
      <w:keepLines/>
      <w:tabs>
        <w:tab w:val="left" w:pos="0"/>
      </w:tabs>
      <w:suppressAutoHyphens/>
    </w:pPr>
    <w:rPr>
      <w:spacing w:val="-3"/>
    </w:rPr>
  </w:style>
  <w:style w:type="paragraph" w:customStyle="1" w:styleId="qa">
    <w:name w:val="qa"/>
    <w:basedOn w:val="Normal"/>
    <w:rsid w:val="00B01321"/>
    <w:pPr>
      <w:ind w:left="1080" w:right="720" w:hanging="360"/>
    </w:pPr>
  </w:style>
  <w:style w:type="character" w:styleId="LineNumber">
    <w:name w:val="line number"/>
    <w:basedOn w:val="DefaultParagraphFont"/>
    <w:rsid w:val="00B01321"/>
  </w:style>
  <w:style w:type="paragraph" w:customStyle="1" w:styleId="subsection">
    <w:name w:val="subsection"/>
    <w:basedOn w:val="Normal"/>
    <w:rsid w:val="00B01321"/>
    <w:pPr>
      <w:spacing w:line="480" w:lineRule="auto"/>
      <w:ind w:left="720" w:hanging="720"/>
      <w:jc w:val="left"/>
    </w:pPr>
  </w:style>
  <w:style w:type="paragraph" w:customStyle="1" w:styleId="paragraph0">
    <w:name w:val="paragraph"/>
    <w:basedOn w:val="Normal"/>
    <w:rsid w:val="00B01321"/>
    <w:pPr>
      <w:spacing w:line="480" w:lineRule="auto"/>
      <w:ind w:left="1440" w:hanging="720"/>
      <w:jc w:val="left"/>
    </w:pPr>
  </w:style>
  <w:style w:type="paragraph" w:customStyle="1" w:styleId="subparagraph">
    <w:name w:val="subparagraph"/>
    <w:basedOn w:val="Normal"/>
    <w:rsid w:val="00B01321"/>
    <w:pPr>
      <w:spacing w:line="480" w:lineRule="auto"/>
      <w:ind w:left="2160" w:hanging="720"/>
      <w:jc w:val="left"/>
    </w:pPr>
  </w:style>
  <w:style w:type="paragraph" w:customStyle="1" w:styleId="clause">
    <w:name w:val="clause"/>
    <w:basedOn w:val="Normal"/>
    <w:rsid w:val="00B01321"/>
    <w:pPr>
      <w:spacing w:line="480" w:lineRule="auto"/>
      <w:ind w:left="2880" w:hanging="720"/>
      <w:jc w:val="left"/>
    </w:pPr>
  </w:style>
  <w:style w:type="paragraph" w:customStyle="1" w:styleId="section">
    <w:name w:val="section"/>
    <w:basedOn w:val="Normal"/>
    <w:rsid w:val="00B01321"/>
    <w:pPr>
      <w:spacing w:line="480" w:lineRule="auto"/>
      <w:ind w:left="-432"/>
      <w:jc w:val="left"/>
    </w:pPr>
  </w:style>
  <w:style w:type="paragraph" w:customStyle="1" w:styleId="preamble">
    <w:name w:val="preamble"/>
    <w:basedOn w:val="Normal"/>
    <w:rsid w:val="00B01321"/>
    <w:pPr>
      <w:spacing w:line="480" w:lineRule="auto"/>
    </w:pPr>
  </w:style>
  <w:style w:type="character" w:styleId="CommentReference">
    <w:name w:val="annotation reference"/>
    <w:basedOn w:val="DefaultParagraphFont"/>
    <w:semiHidden/>
    <w:rsid w:val="00B01321"/>
    <w:rPr>
      <w:sz w:val="16"/>
      <w:szCs w:val="16"/>
    </w:rPr>
  </w:style>
  <w:style w:type="paragraph" w:styleId="CommentText">
    <w:name w:val="annotation text"/>
    <w:basedOn w:val="Normal"/>
    <w:semiHidden/>
    <w:rsid w:val="00B01321"/>
    <w:rPr>
      <w:sz w:val="20"/>
    </w:rPr>
  </w:style>
  <w:style w:type="paragraph" w:styleId="CommentSubject">
    <w:name w:val="annotation subject"/>
    <w:basedOn w:val="CommentText"/>
    <w:next w:val="CommentText"/>
    <w:semiHidden/>
    <w:rsid w:val="00B01321"/>
    <w:rPr>
      <w:b/>
      <w:bCs/>
    </w:rPr>
  </w:style>
  <w:style w:type="paragraph" w:styleId="BalloonText">
    <w:name w:val="Balloon Text"/>
    <w:basedOn w:val="Normal"/>
    <w:semiHidden/>
    <w:rsid w:val="00B01321"/>
    <w:rPr>
      <w:rFonts w:ascii="Tahoma" w:hAnsi="Tahoma" w:cs="Tahoma"/>
      <w:sz w:val="16"/>
      <w:szCs w:val="16"/>
    </w:rPr>
  </w:style>
  <w:style w:type="paragraph" w:customStyle="1" w:styleId="subsectionChar">
    <w:name w:val="subsection Char"/>
    <w:basedOn w:val="Normal"/>
    <w:rsid w:val="00B01321"/>
    <w:pPr>
      <w:numPr>
        <w:numId w:val="1"/>
      </w:numPr>
      <w:spacing w:line="480" w:lineRule="auto"/>
      <w:jc w:val="left"/>
    </w:pPr>
    <w:rPr>
      <w:rFonts w:eastAsia="SimSun"/>
      <w:szCs w:val="24"/>
    </w:rPr>
  </w:style>
  <w:style w:type="paragraph" w:customStyle="1" w:styleId="subparagraphChar">
    <w:name w:val="subparagraph Char"/>
    <w:basedOn w:val="Normal"/>
    <w:rsid w:val="00B01321"/>
    <w:pPr>
      <w:tabs>
        <w:tab w:val="num" w:pos="2160"/>
      </w:tabs>
      <w:spacing w:line="480" w:lineRule="auto"/>
      <w:ind w:left="2160" w:hanging="720"/>
      <w:jc w:val="left"/>
    </w:pPr>
    <w:rPr>
      <w:szCs w:val="22"/>
    </w:rPr>
  </w:style>
  <w:style w:type="paragraph" w:customStyle="1" w:styleId="Pc-hd">
    <w:name w:val="Pc-hd"/>
    <w:basedOn w:val="Normal"/>
    <w:rsid w:val="00BD3B84"/>
    <w:pPr>
      <w:tabs>
        <w:tab w:val="left" w:pos="360"/>
        <w:tab w:val="left" w:pos="864"/>
        <w:tab w:val="left" w:pos="1530"/>
        <w:tab w:val="left" w:pos="1872"/>
        <w:tab w:val="left" w:pos="2495"/>
        <w:tab w:val="left" w:pos="3071"/>
        <w:tab w:val="left" w:pos="3647"/>
      </w:tabs>
    </w:pPr>
    <w:rPr>
      <w:b/>
      <w:sz w:val="22"/>
    </w:rPr>
  </w:style>
</w:styles>
</file>

<file path=word/webSettings.xml><?xml version="1.0" encoding="utf-8"?>
<w:webSettings xmlns:r="http://schemas.openxmlformats.org/officeDocument/2006/relationships" xmlns:w="http://schemas.openxmlformats.org/wordprocessingml/2006/main">
  <w:divs>
    <w:div w:id="83691867">
      <w:bodyDiv w:val="1"/>
      <w:marLeft w:val="0"/>
      <w:marRight w:val="0"/>
      <w:marTop w:val="0"/>
      <w:marBottom w:val="0"/>
      <w:divBdr>
        <w:top w:val="none" w:sz="0" w:space="0" w:color="auto"/>
        <w:left w:val="none" w:sz="0" w:space="0" w:color="auto"/>
        <w:bottom w:val="none" w:sz="0" w:space="0" w:color="auto"/>
        <w:right w:val="none" w:sz="0" w:space="0" w:color="auto"/>
      </w:divBdr>
      <w:divsChild>
        <w:div w:id="1775906803">
          <w:marLeft w:val="0"/>
          <w:marRight w:val="0"/>
          <w:marTop w:val="0"/>
          <w:marBottom w:val="0"/>
          <w:divBdr>
            <w:top w:val="none" w:sz="0" w:space="0" w:color="auto"/>
            <w:left w:val="none" w:sz="0" w:space="0" w:color="auto"/>
            <w:bottom w:val="none" w:sz="0" w:space="0" w:color="auto"/>
            <w:right w:val="none" w:sz="0" w:space="0" w:color="auto"/>
          </w:divBdr>
          <w:divsChild>
            <w:div w:id="114917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D70C3-090C-47F1-9816-F465D4E7A285}">
  <ds:schemaRefs>
    <ds:schemaRef ds:uri="http://schemas.openxmlformats.org/officeDocument/2006/bibliography"/>
  </ds:schemaRefs>
</ds:datastoreItem>
</file>

<file path=customXml/itemProps2.xml><?xml version="1.0" encoding="utf-8"?>
<ds:datastoreItem xmlns:ds="http://schemas.openxmlformats.org/officeDocument/2006/customXml" ds:itemID="{A45A8ADA-EBCE-4471-839D-B7C716175556}">
  <ds:schemaRefs>
    <ds:schemaRef ds:uri="http://schemas.openxmlformats.org/officeDocument/2006/bibliography"/>
  </ds:schemaRefs>
</ds:datastoreItem>
</file>

<file path=customXml/itemProps3.xml><?xml version="1.0" encoding="utf-8"?>
<ds:datastoreItem xmlns:ds="http://schemas.openxmlformats.org/officeDocument/2006/customXml" ds:itemID="{53578AF2-9F6B-499A-A692-83E90FA86170}">
  <ds:schemaRefs>
    <ds:schemaRef ds:uri="http://schemas.openxmlformats.org/officeDocument/2006/bibliography"/>
  </ds:schemaRefs>
</ds:datastoreItem>
</file>

<file path=customXml/itemProps4.xml><?xml version="1.0" encoding="utf-8"?>
<ds:datastoreItem xmlns:ds="http://schemas.openxmlformats.org/officeDocument/2006/customXml" ds:itemID="{DE87FA66-9133-4015-BB81-5BEAD30901F1}">
  <ds:schemaRefs>
    <ds:schemaRef ds:uri="http://schemas.openxmlformats.org/officeDocument/2006/bibliography"/>
  </ds:schemaRefs>
</ds:datastoreItem>
</file>

<file path=customXml/itemProps5.xml><?xml version="1.0" encoding="utf-8"?>
<ds:datastoreItem xmlns:ds="http://schemas.openxmlformats.org/officeDocument/2006/customXml" ds:itemID="{02A0632F-637D-4ADD-833D-6C87F69612C2}">
  <ds:schemaRefs>
    <ds:schemaRef ds:uri="http://schemas.openxmlformats.org/officeDocument/2006/bibliography"/>
  </ds:schemaRefs>
</ds:datastoreItem>
</file>

<file path=customXml/itemProps6.xml><?xml version="1.0" encoding="utf-8"?>
<ds:datastoreItem xmlns:ds="http://schemas.openxmlformats.org/officeDocument/2006/customXml" ds:itemID="{606F3EF8-3106-4C3C-8E5A-4A3903D36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951</Words>
  <Characters>11679</Characters>
  <Application>Microsoft Office Word</Application>
  <DocSecurity>0</DocSecurity>
  <Lines>97</Lines>
  <Paragraphs>25</Paragraphs>
  <ScaleCrop>false</ScaleCrop>
  <HeadingPairs>
    <vt:vector size="2" baseType="variant">
      <vt:variant>
        <vt:lpstr>Title</vt:lpstr>
      </vt:variant>
      <vt:variant>
        <vt:i4>1</vt:i4>
      </vt:variant>
    </vt:vector>
  </HeadingPairs>
  <TitlesOfParts>
    <vt:vector size="1" baseType="lpstr">
      <vt:lpstr>The Public Utility Commission of Texas adopts and amendment to Substantive Rule §23.21 with no changes to the proposed text published in the January 3, 1997 Texas Register.  The amendment is necessary to ensure that the distribution of any excess funds av</vt:lpstr>
    </vt:vector>
  </TitlesOfParts>
  <Company/>
  <LinksUpToDate>false</LinksUpToDate>
  <CharactersWithSpaces>12605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Public Utility Commission of Texas adopts and amendment to Substantive Rule §23.21 with no changes to the proposed text published in the January 3, 1997 Texas Register.  The amendment is necessary to ensure that the distribution of any excess funds av</dc:title>
  <dc:creator>P Wattles</dc:creator>
  <cp:lastModifiedBy>nbigbee</cp:lastModifiedBy>
  <cp:revision>1</cp:revision>
  <cp:lastPrinted>2011-11-21T19:50:00Z</cp:lastPrinted>
  <dcterms:created xsi:type="dcterms:W3CDTF">2011-11-21T20:57:00Z</dcterms:created>
  <dcterms:modified xsi:type="dcterms:W3CDTF">2011-11-21T20:59:00Z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
  </property>
  <property fmtid="{D5CDD505-2E9C-101B-9397-08002B2CF9AE}" pid="3" name="Owner">
    <vt:lpwstr>Adriana Gonzales</vt:lpwstr>
  </property>
  <property fmtid="{D5CDD505-2E9C-101B-9397-08002B2CF9AE}" pid="4" name="Status">
    <vt:lpwstr>Final</vt:lpwstr>
  </property>
  <property fmtid="{D5CDD505-2E9C-101B-9397-08002B2CF9AE}" pid="5" name="_NewReviewCycle">
    <vt:lpwstr/>
  </property>
</Properties>
</file>