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DA9" w:rsidRPr="00EC1DA9" w:rsidRDefault="00EC1DA9" w:rsidP="00EC1DA9">
      <w:pPr>
        <w:pStyle w:val="normaltext"/>
        <w:spacing w:before="0" w:beforeAutospacing="0" w:after="240" w:afterAutospacing="0"/>
        <w:rPr>
          <w:rFonts w:ascii="Arial" w:eastAsia="Calibri" w:hAnsi="Arial" w:cs="Arial"/>
          <w:b/>
        </w:rPr>
      </w:pPr>
      <w:r w:rsidRPr="00EC1DA9">
        <w:rPr>
          <w:rFonts w:ascii="Arial" w:eastAsia="Calibri" w:hAnsi="Arial" w:cs="Arial"/>
          <w:b/>
          <w:bCs/>
        </w:rPr>
        <w:t xml:space="preserve">Settlement Details of NPRR326, </w:t>
      </w:r>
      <w:r w:rsidRPr="00EC1DA9">
        <w:rPr>
          <w:rFonts w:ascii="Arial" w:eastAsia="Calibri" w:hAnsi="Arial" w:cs="Arial"/>
          <w:b/>
        </w:rPr>
        <w:t xml:space="preserve">Adjust the Calculation of the Real-Time Settlement Point Price for a Resource Node, and NPRR355, Adjust the Calculation of the Real-Time Settlement Point Price for a Load Zone. </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NPRR326, which was approved by the ERCOT Board on June 21, 2011, adjusts the calculation of the Real-Time Settlement Point Price (RTSPP) for a Resource Node by removing the Base Point weighting of the Real-Time Locational Marginal Prices (LMPs).</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NPRR355, which was approved by the ERCOT Board on August 16, 2011, removes the energy-weighting in the current calculation for the RTSPP for a Load Zone. NPRR355 adds a RTM 15-minute energy-weighted price for a Load Zone (Real-Time Settlement Point Price Energy-Weighted (RTSPPEW)) and adjusts the appropriate formulas that use these prices. NPRR355 also modifies the Real-Time Price for the Energy Metered for each Resource meter at bus (</w:t>
      </w:r>
      <w:proofErr w:type="spellStart"/>
      <w:r w:rsidRPr="00EC1DA9">
        <w:rPr>
          <w:rFonts w:ascii="Arial" w:eastAsia="Calibri" w:hAnsi="Arial" w:cs="Arial"/>
          <w:bCs/>
        </w:rPr>
        <w:t>RTRMPRb</w:t>
      </w:r>
      <w:proofErr w:type="spellEnd"/>
      <w:r w:rsidRPr="00EC1DA9">
        <w:rPr>
          <w:rFonts w:ascii="Arial" w:eastAsia="Calibri" w:hAnsi="Arial" w:cs="Arial"/>
          <w:bCs/>
        </w:rPr>
        <w:t>) in the event that the Energy at bus near Real-Time (EBNRT) is less than or equal to zero.</w:t>
      </w:r>
      <w:r w:rsidRPr="00EC1DA9" w:rsidDel="001C7072">
        <w:rPr>
          <w:rFonts w:ascii="Arial" w:eastAsia="Calibri" w:hAnsi="Arial" w:cs="Arial"/>
          <w:bCs/>
        </w:rPr>
        <w:t xml:space="preserve"> </w:t>
      </w:r>
    </w:p>
    <w:p w:rsidR="00EC1DA9" w:rsidRPr="00EC1DA9" w:rsidRDefault="00EC1DA9" w:rsidP="00EC1DA9">
      <w:pPr>
        <w:pStyle w:val="normaltext"/>
        <w:spacing w:before="0" w:beforeAutospacing="0" w:after="240" w:afterAutospacing="0"/>
        <w:rPr>
          <w:rFonts w:ascii="Arial" w:eastAsia="Calibri" w:hAnsi="Arial" w:cs="Arial"/>
        </w:rPr>
      </w:pPr>
      <w:r w:rsidRPr="00EC1DA9">
        <w:rPr>
          <w:rFonts w:ascii="Arial" w:eastAsia="Calibri" w:hAnsi="Arial" w:cs="Arial"/>
          <w:bCs/>
        </w:rPr>
        <w:t>During implementation of NPRR355 it was discovered that the inadvertent energy at DC Tie Settlement points was affecting the State Estimator Load values. ERCOT has implemented this NPRR so that the RTSPPEW is not impacted by inadvertent energy across the DC Tie Settlement point.  The end result is that the RTSPP and the RTSPPEW at a DC Tie Settlement Point will be the same. ERCOT will provide more information to the Wholesale Market Subcommittee (WMS).</w:t>
      </w:r>
    </w:p>
    <w:p w:rsidR="00EC1DA9" w:rsidRDefault="00EC1DA9" w:rsidP="00EC1DA9">
      <w:pPr>
        <w:rPr>
          <w:rFonts w:cs="Arial"/>
        </w:rPr>
      </w:pPr>
      <w:r>
        <w:rPr>
          <w:rFonts w:eastAsia="Calibri" w:cs="Arial"/>
        </w:rPr>
        <w:t>Settlement changes which utilize the RTSPPEW in the</w:t>
      </w:r>
      <w:r w:rsidRPr="00E44224">
        <w:rPr>
          <w:rFonts w:eastAsia="Calibri" w:cs="Arial"/>
        </w:rPr>
        <w:t xml:space="preserve"> Real-Time Energy Imbalance Amount (RTEIAMT) at a Load Zone and </w:t>
      </w:r>
      <w:r>
        <w:rPr>
          <w:rFonts w:eastAsia="Calibri" w:cs="Arial"/>
        </w:rPr>
        <w:t xml:space="preserve">the </w:t>
      </w:r>
      <w:r w:rsidRPr="00E44224">
        <w:rPr>
          <w:rFonts w:eastAsia="Calibri" w:cs="Arial"/>
        </w:rPr>
        <w:t>Block Load Tra</w:t>
      </w:r>
      <w:r>
        <w:rPr>
          <w:rFonts w:eastAsia="Calibri" w:cs="Arial"/>
        </w:rPr>
        <w:t xml:space="preserve">nsfer Resource Amount (BLTRAMT) charge types </w:t>
      </w:r>
      <w:r>
        <w:rPr>
          <w:rFonts w:eastAsia="Calibri"/>
        </w:rPr>
        <w:t xml:space="preserve">will be </w:t>
      </w:r>
      <w:r>
        <w:rPr>
          <w:rFonts w:cs="Arial"/>
        </w:rPr>
        <w:t>effective on the Initial Settlement of Operating Day February 24, 2012.  The charge type changes are detailed below.</w:t>
      </w:r>
    </w:p>
    <w:p w:rsidR="00EC1DA9" w:rsidRPr="00F452A9" w:rsidRDefault="00EC1DA9" w:rsidP="00EC1DA9"/>
    <w:p w:rsidR="00EC1DA9" w:rsidRPr="00141B7B" w:rsidRDefault="00EC1DA9" w:rsidP="00EC1DA9">
      <w:pPr>
        <w:rPr>
          <w:b/>
          <w:u w:val="single"/>
        </w:rPr>
      </w:pPr>
      <w:r w:rsidRPr="00141B7B">
        <w:rPr>
          <w:b/>
          <w:u w:val="single"/>
        </w:rPr>
        <w:t>Section 6.6.</w:t>
      </w:r>
      <w:r>
        <w:rPr>
          <w:b/>
          <w:u w:val="single"/>
        </w:rPr>
        <w:t>3</w:t>
      </w:r>
      <w:r w:rsidRPr="00141B7B">
        <w:rPr>
          <w:b/>
          <w:u w:val="single"/>
        </w:rPr>
        <w:t>.</w:t>
      </w:r>
      <w:r>
        <w:rPr>
          <w:b/>
          <w:u w:val="single"/>
        </w:rPr>
        <w:t>2</w:t>
      </w:r>
      <w:r w:rsidRPr="00141B7B">
        <w:rPr>
          <w:b/>
          <w:u w:val="single"/>
        </w:rPr>
        <w:t>(</w:t>
      </w:r>
      <w:r>
        <w:rPr>
          <w:b/>
          <w:u w:val="single"/>
        </w:rPr>
        <w:t>2</w:t>
      </w:r>
      <w:r w:rsidRPr="00141B7B">
        <w:rPr>
          <w:b/>
          <w:u w:val="single"/>
        </w:rPr>
        <w:t xml:space="preserve">), </w:t>
      </w:r>
      <w:r>
        <w:rPr>
          <w:b/>
          <w:u w:val="single"/>
        </w:rPr>
        <w:t>Real-Time Energy Imbalance Payment or Charge at a Load Zone:</w:t>
      </w:r>
    </w:p>
    <w:p w:rsidR="00EC1DA9" w:rsidRPr="008443AB" w:rsidRDefault="00EC1DA9" w:rsidP="00EC1DA9">
      <w:pPr>
        <w:pStyle w:val="BodyTextNumbered"/>
        <w:rPr>
          <w:rFonts w:ascii="Arial" w:hAnsi="Arial" w:cs="Arial"/>
          <w:iCs w:val="0"/>
          <w:szCs w:val="24"/>
        </w:rPr>
      </w:pPr>
      <w:r w:rsidRPr="008443AB">
        <w:rPr>
          <w:rFonts w:ascii="Arial" w:hAnsi="Arial" w:cs="Arial"/>
          <w:iCs w:val="0"/>
          <w:szCs w:val="24"/>
        </w:rPr>
        <w:t xml:space="preserve"> (2)</w:t>
      </w:r>
      <w:r w:rsidRPr="008443AB">
        <w:rPr>
          <w:rFonts w:ascii="Arial" w:hAnsi="Arial" w:cs="Arial"/>
          <w:iCs w:val="0"/>
          <w:szCs w:val="24"/>
        </w:rPr>
        <w:tab/>
        <w:t>The payment or charge to each QSE for Energy Imbalance Service at a Load Zone for a given 15-minute Settlement Interval is calculated as follows:</w:t>
      </w:r>
    </w:p>
    <w:p w:rsidR="00EC1DA9" w:rsidRDefault="00EC1DA9" w:rsidP="00EC1DA9">
      <w:pPr>
        <w:pStyle w:val="FormulaBold"/>
        <w:tabs>
          <w:tab w:val="clear" w:pos="2250"/>
          <w:tab w:val="clear" w:pos="3150"/>
          <w:tab w:val="clear" w:pos="3960"/>
          <w:tab w:val="left" w:pos="900"/>
        </w:tabs>
        <w:ind w:left="900" w:hanging="180"/>
        <w:rPr>
          <w:sz w:val="32"/>
        </w:rPr>
      </w:pPr>
      <w:r>
        <w:t xml:space="preserve">RTEIAMT </w:t>
      </w:r>
      <w:r>
        <w:rPr>
          <w:i/>
          <w:vertAlign w:val="subscript"/>
        </w:rPr>
        <w:t>q, p</w:t>
      </w:r>
      <w:r>
        <w:t xml:space="preserve"> = (-1) * </w:t>
      </w:r>
      <w:r>
        <w:rPr>
          <w:sz w:val="32"/>
        </w:rPr>
        <w:t>{[</w:t>
      </w:r>
      <w:r>
        <w:t xml:space="preserve">RTSPP </w:t>
      </w:r>
      <w:r>
        <w:rPr>
          <w:i/>
          <w:vertAlign w:val="subscript"/>
        </w:rPr>
        <w:t>p</w:t>
      </w:r>
      <w:r>
        <w:t xml:space="preserve"> * [(SSSK </w:t>
      </w:r>
      <w:r>
        <w:rPr>
          <w:i/>
          <w:vertAlign w:val="subscript"/>
        </w:rPr>
        <w:t>q, p</w:t>
      </w:r>
      <w:r>
        <w:t xml:space="preserve"> * ¼) + (DAEP </w:t>
      </w:r>
      <w:r>
        <w:rPr>
          <w:i/>
          <w:vertAlign w:val="subscript"/>
        </w:rPr>
        <w:t>q, p</w:t>
      </w:r>
      <w:r>
        <w:t xml:space="preserve"> * ¼) + (RTQQEP </w:t>
      </w:r>
      <w:r>
        <w:rPr>
          <w:i/>
          <w:vertAlign w:val="subscript"/>
        </w:rPr>
        <w:t>q, p</w:t>
      </w:r>
      <w:r>
        <w:t xml:space="preserve"> * ¼) – (SSSR </w:t>
      </w:r>
      <w:r>
        <w:rPr>
          <w:i/>
          <w:vertAlign w:val="subscript"/>
        </w:rPr>
        <w:t>q, p</w:t>
      </w:r>
      <w:r>
        <w:t xml:space="preserve"> * ¼) – (DAES </w:t>
      </w:r>
      <w:r>
        <w:rPr>
          <w:i/>
          <w:vertAlign w:val="subscript"/>
        </w:rPr>
        <w:t>q, p</w:t>
      </w:r>
      <w:r>
        <w:t xml:space="preserve"> * ¼) – (RTQQES </w:t>
      </w:r>
      <w:r>
        <w:rPr>
          <w:i/>
          <w:vertAlign w:val="subscript"/>
        </w:rPr>
        <w:t>q, p</w:t>
      </w:r>
      <w:r>
        <w:t xml:space="preserve"> * ¼)]</w:t>
      </w:r>
      <w:r w:rsidRPr="00C01A43">
        <w:rPr>
          <w:sz w:val="32"/>
          <w:szCs w:val="32"/>
        </w:rPr>
        <w:t>]</w:t>
      </w:r>
      <w:r>
        <w:t xml:space="preserve"> + </w:t>
      </w:r>
      <w:r w:rsidRPr="00C01A43">
        <w:rPr>
          <w:sz w:val="28"/>
          <w:szCs w:val="28"/>
        </w:rPr>
        <w:t>[</w:t>
      </w:r>
      <w:r>
        <w:t>RTSPPEW</w:t>
      </w:r>
      <w:r w:rsidRPr="00A558B5">
        <w:rPr>
          <w:i/>
          <w:vertAlign w:val="subscript"/>
        </w:rPr>
        <w:t xml:space="preserve"> </w:t>
      </w:r>
      <w:r>
        <w:rPr>
          <w:i/>
          <w:vertAlign w:val="subscript"/>
        </w:rPr>
        <w:t>p</w:t>
      </w:r>
      <w:r>
        <w:t xml:space="preserve"> * (</w:t>
      </w:r>
      <w:r w:rsidRPr="00F9168C">
        <w:t xml:space="preserve">RTMGNM </w:t>
      </w:r>
      <w:r w:rsidRPr="00F9168C">
        <w:rPr>
          <w:i/>
          <w:vertAlign w:val="subscript"/>
        </w:rPr>
        <w:t>q, p</w:t>
      </w:r>
      <w:r w:rsidRPr="00C01A43">
        <w:t xml:space="preserve"> </w:t>
      </w:r>
      <w:r>
        <w:t xml:space="preserve">– RTAML </w:t>
      </w:r>
      <w:r>
        <w:rPr>
          <w:i/>
          <w:vertAlign w:val="subscript"/>
        </w:rPr>
        <w:t>q, p</w:t>
      </w:r>
      <w:r>
        <w:t>)</w:t>
      </w:r>
      <w:r w:rsidRPr="00C01A43">
        <w:rPr>
          <w:sz w:val="28"/>
          <w:szCs w:val="28"/>
        </w:rPr>
        <w:t>]</w:t>
      </w:r>
      <w:r>
        <w:rPr>
          <w:sz w:val="32"/>
        </w:rPr>
        <w:t>}</w:t>
      </w:r>
    </w:p>
    <w:p w:rsidR="00EC1DA9" w:rsidRDefault="00EC1DA9" w:rsidP="00EC1DA9">
      <w:pPr>
        <w:rPr>
          <w:rFonts w:cs="Arial"/>
        </w:rPr>
      </w:pPr>
    </w:p>
    <w:p w:rsidR="00EC1DA9" w:rsidRPr="00141B7B" w:rsidRDefault="00EC1DA9" w:rsidP="00EC1DA9">
      <w:pPr>
        <w:rPr>
          <w:b/>
          <w:u w:val="single"/>
        </w:rPr>
      </w:pPr>
      <w:r w:rsidRPr="00141B7B">
        <w:rPr>
          <w:b/>
          <w:u w:val="single"/>
        </w:rPr>
        <w:t>Section 6.6.</w:t>
      </w:r>
      <w:r>
        <w:rPr>
          <w:b/>
          <w:u w:val="single"/>
        </w:rPr>
        <w:t>3</w:t>
      </w:r>
      <w:r w:rsidRPr="00141B7B">
        <w:rPr>
          <w:b/>
          <w:u w:val="single"/>
        </w:rPr>
        <w:t>.</w:t>
      </w:r>
      <w:r>
        <w:rPr>
          <w:b/>
          <w:u w:val="single"/>
        </w:rPr>
        <w:t>5</w:t>
      </w:r>
      <w:r w:rsidRPr="00141B7B">
        <w:rPr>
          <w:b/>
          <w:u w:val="single"/>
        </w:rPr>
        <w:t>(</w:t>
      </w:r>
      <w:r>
        <w:rPr>
          <w:b/>
          <w:u w:val="single"/>
        </w:rPr>
        <w:t>1</w:t>
      </w:r>
      <w:r w:rsidRPr="00141B7B">
        <w:rPr>
          <w:b/>
          <w:u w:val="single"/>
        </w:rPr>
        <w:t xml:space="preserve">), </w:t>
      </w:r>
      <w:r>
        <w:rPr>
          <w:b/>
          <w:u w:val="single"/>
        </w:rPr>
        <w:t>Real-Time Payment for a Block Load Transfer Point:</w:t>
      </w:r>
    </w:p>
    <w:p w:rsidR="00EC1DA9" w:rsidRPr="008443AB" w:rsidRDefault="00EC1DA9" w:rsidP="00EC1DA9">
      <w:pPr>
        <w:pStyle w:val="BodyTextNumbered"/>
        <w:rPr>
          <w:rFonts w:ascii="Arial" w:hAnsi="Arial" w:cs="Arial"/>
          <w:iCs w:val="0"/>
          <w:szCs w:val="24"/>
        </w:rPr>
      </w:pPr>
      <w:r w:rsidRPr="008443AB">
        <w:rPr>
          <w:rFonts w:ascii="Arial" w:hAnsi="Arial" w:cs="Arial"/>
          <w:iCs w:val="0"/>
          <w:szCs w:val="24"/>
        </w:rPr>
        <w:t>(1)</w:t>
      </w:r>
      <w:r w:rsidRPr="008443AB">
        <w:rPr>
          <w:rFonts w:ascii="Arial" w:hAnsi="Arial" w:cs="Arial"/>
          <w:iCs w:val="0"/>
          <w:szCs w:val="24"/>
        </w:rPr>
        <w:tab/>
        <w:t xml:space="preserve">ERCOT shall pay each QSE for the energy delivered to an ERCOT Load through a Block Load Transfer (BLT) Point that is moved in response to an ERCOT Verbal Dispatch Instruction (VDI) during a declared Emergency Condition, from </w:t>
      </w:r>
      <w:r w:rsidRPr="008443AB">
        <w:rPr>
          <w:rFonts w:ascii="Arial" w:hAnsi="Arial" w:cs="Arial"/>
          <w:iCs w:val="0"/>
          <w:szCs w:val="24"/>
        </w:rPr>
        <w:lastRenderedPageBreak/>
        <w:t>the ERCOT Control Area to a non-ERCOT Control Area.  The payment for a given 15-minute Settlement Interval is calculated as follows:</w:t>
      </w:r>
    </w:p>
    <w:p w:rsidR="00EC1DA9" w:rsidRDefault="00EC1DA9" w:rsidP="00EC1DA9">
      <w:pPr>
        <w:pStyle w:val="FormulaBold"/>
        <w:ind w:left="3240" w:hanging="2520"/>
      </w:pPr>
      <w:r>
        <w:t xml:space="preserve">BLTRAMT </w:t>
      </w:r>
      <w:r>
        <w:rPr>
          <w:i/>
          <w:vertAlign w:val="subscript"/>
        </w:rPr>
        <w:t xml:space="preserve">q, </w:t>
      </w:r>
      <w:proofErr w:type="spellStart"/>
      <w:r>
        <w:rPr>
          <w:i/>
          <w:vertAlign w:val="subscript"/>
        </w:rPr>
        <w:t>bltp</w:t>
      </w:r>
      <w:proofErr w:type="spellEnd"/>
      <w:r>
        <w:rPr>
          <w:i/>
          <w:vertAlign w:val="subscript"/>
        </w:rPr>
        <w:t>, p</w:t>
      </w:r>
      <w:r>
        <w:t xml:space="preserve"> = </w:t>
      </w:r>
      <w:r>
        <w:tab/>
        <w:t xml:space="preserve">(-1) * MAX {RTSPPEW </w:t>
      </w:r>
      <w:proofErr w:type="gramStart"/>
      <w:r>
        <w:rPr>
          <w:i/>
          <w:vertAlign w:val="subscript"/>
        </w:rPr>
        <w:t>p</w:t>
      </w:r>
      <w:r>
        <w:t xml:space="preserve"> ,</w:t>
      </w:r>
      <w:proofErr w:type="gramEnd"/>
      <w:r>
        <w:t xml:space="preserve"> (VEEPBLTP </w:t>
      </w:r>
      <w:r>
        <w:rPr>
          <w:i/>
          <w:vertAlign w:val="subscript"/>
        </w:rPr>
        <w:t xml:space="preserve">q , </w:t>
      </w:r>
      <w:proofErr w:type="spellStart"/>
      <w:r>
        <w:rPr>
          <w:i/>
          <w:vertAlign w:val="subscript"/>
        </w:rPr>
        <w:t>bltp</w:t>
      </w:r>
      <w:proofErr w:type="spellEnd"/>
      <w:r>
        <w:t xml:space="preserve">) </w:t>
      </w:r>
      <w:r>
        <w:rPr>
          <w:i/>
        </w:rPr>
        <w:t>*</w:t>
      </w:r>
      <w:r w:rsidRPr="006624C0">
        <w:t xml:space="preserve"> CABLT</w:t>
      </w:r>
      <w:r>
        <w:t xml:space="preserve">} * BLTR </w:t>
      </w:r>
      <w:r>
        <w:rPr>
          <w:i/>
          <w:vertAlign w:val="subscript"/>
        </w:rPr>
        <w:t xml:space="preserve">q, p, </w:t>
      </w:r>
      <w:proofErr w:type="spellStart"/>
      <w:r>
        <w:rPr>
          <w:i/>
          <w:vertAlign w:val="subscript"/>
        </w:rPr>
        <w:t>bltp</w:t>
      </w:r>
      <w:proofErr w:type="spellEnd"/>
      <w:r>
        <w:t xml:space="preserve"> </w:t>
      </w:r>
    </w:p>
    <w:p w:rsidR="00EC1DA9" w:rsidRDefault="00EC1DA9" w:rsidP="00EC1DA9">
      <w:pPr>
        <w:pStyle w:val="NormalArial"/>
        <w:spacing w:after="240"/>
        <w:rPr>
          <w:b/>
          <w:sz w:val="24"/>
          <w:szCs w:val="24"/>
          <w:u w:val="single"/>
        </w:rPr>
      </w:pPr>
    </w:p>
    <w:p w:rsidR="00EC1DA9" w:rsidRDefault="00EC1DA9" w:rsidP="00EC1DA9">
      <w:pPr>
        <w:pStyle w:val="NormalArial"/>
        <w:spacing w:after="240"/>
        <w:rPr>
          <w:b/>
          <w:sz w:val="24"/>
          <w:szCs w:val="24"/>
          <w:u w:val="single"/>
        </w:rPr>
      </w:pPr>
      <w:r>
        <w:rPr>
          <w:b/>
          <w:sz w:val="24"/>
          <w:szCs w:val="24"/>
          <w:u w:val="single"/>
        </w:rPr>
        <w:t>New Settlement Bill Determinant:</w:t>
      </w: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8"/>
        <w:gridCol w:w="900"/>
        <w:gridCol w:w="3240"/>
        <w:gridCol w:w="1350"/>
        <w:gridCol w:w="2250"/>
      </w:tblGrid>
      <w:tr w:rsidR="00EC1DA9" w:rsidRPr="00AF578F" w:rsidTr="008443AB">
        <w:trPr>
          <w:trHeight w:val="448"/>
        </w:trPr>
        <w:tc>
          <w:tcPr>
            <w:tcW w:w="1458" w:type="dxa"/>
            <w:shd w:val="clear" w:color="auto" w:fill="D9D9D9" w:themeFill="background1" w:themeFillShade="D9"/>
          </w:tcPr>
          <w:p w:rsidR="00EC1DA9" w:rsidRPr="00E40FBE" w:rsidRDefault="00EC1DA9" w:rsidP="008443AB">
            <w:pPr>
              <w:pStyle w:val="NormalArial"/>
              <w:rPr>
                <w:b/>
              </w:rPr>
            </w:pPr>
            <w:r w:rsidRPr="00E40FBE">
              <w:rPr>
                <w:b/>
              </w:rPr>
              <w:t>Bill Determinant</w:t>
            </w:r>
          </w:p>
        </w:tc>
        <w:tc>
          <w:tcPr>
            <w:tcW w:w="900" w:type="dxa"/>
            <w:shd w:val="clear" w:color="auto" w:fill="D9D9D9" w:themeFill="background1" w:themeFillShade="D9"/>
          </w:tcPr>
          <w:p w:rsidR="00EC1DA9" w:rsidRPr="00E40FBE" w:rsidRDefault="00EC1DA9" w:rsidP="008443AB">
            <w:pPr>
              <w:pStyle w:val="NormalArial"/>
              <w:rPr>
                <w:b/>
              </w:rPr>
            </w:pPr>
            <w:r w:rsidRPr="00E40FBE">
              <w:rPr>
                <w:b/>
              </w:rPr>
              <w:t>UOM</w:t>
            </w:r>
          </w:p>
        </w:tc>
        <w:tc>
          <w:tcPr>
            <w:tcW w:w="3240" w:type="dxa"/>
            <w:shd w:val="clear" w:color="auto" w:fill="D9D9D9" w:themeFill="background1" w:themeFillShade="D9"/>
          </w:tcPr>
          <w:p w:rsidR="00EC1DA9" w:rsidRPr="00E40FBE" w:rsidRDefault="00EC1DA9" w:rsidP="008443AB">
            <w:pPr>
              <w:pStyle w:val="NormalArial"/>
              <w:rPr>
                <w:b/>
              </w:rPr>
            </w:pPr>
            <w:r w:rsidRPr="00E40FBE">
              <w:rPr>
                <w:b/>
              </w:rPr>
              <w:t>Description</w:t>
            </w:r>
          </w:p>
        </w:tc>
        <w:tc>
          <w:tcPr>
            <w:tcW w:w="1350" w:type="dxa"/>
            <w:shd w:val="clear" w:color="auto" w:fill="D9D9D9" w:themeFill="background1" w:themeFillShade="D9"/>
          </w:tcPr>
          <w:p w:rsidR="00EC1DA9" w:rsidRPr="00E40FBE" w:rsidRDefault="00EC1DA9" w:rsidP="008443AB">
            <w:pPr>
              <w:pStyle w:val="NormalArial"/>
              <w:rPr>
                <w:b/>
              </w:rPr>
            </w:pPr>
            <w:r w:rsidRPr="00E40FBE">
              <w:rPr>
                <w:b/>
              </w:rPr>
              <w:t>Extract</w:t>
            </w:r>
          </w:p>
        </w:tc>
        <w:tc>
          <w:tcPr>
            <w:tcW w:w="2250" w:type="dxa"/>
            <w:shd w:val="clear" w:color="auto" w:fill="D9D9D9" w:themeFill="background1" w:themeFillShade="D9"/>
          </w:tcPr>
          <w:p w:rsidR="00EC1DA9" w:rsidRPr="00E40FBE" w:rsidRDefault="00EC1DA9" w:rsidP="008443AB">
            <w:pPr>
              <w:pStyle w:val="NormalArial"/>
              <w:rPr>
                <w:b/>
              </w:rPr>
            </w:pPr>
            <w:r w:rsidRPr="00E40FBE">
              <w:rPr>
                <w:b/>
              </w:rPr>
              <w:t>Extract Table</w:t>
            </w:r>
          </w:p>
        </w:tc>
      </w:tr>
      <w:tr w:rsidR="00EC1DA9" w:rsidRPr="00535C02" w:rsidTr="008443AB">
        <w:trPr>
          <w:trHeight w:val="2537"/>
        </w:trPr>
        <w:tc>
          <w:tcPr>
            <w:tcW w:w="1458" w:type="dxa"/>
          </w:tcPr>
          <w:p w:rsidR="00EC1DA9" w:rsidRPr="00535C02" w:rsidRDefault="00EC1DA9" w:rsidP="008443AB">
            <w:pPr>
              <w:pStyle w:val="NormalArial"/>
            </w:pPr>
            <w:r w:rsidRPr="00535C02">
              <w:t>RTSPPEW</w:t>
            </w:r>
          </w:p>
        </w:tc>
        <w:tc>
          <w:tcPr>
            <w:tcW w:w="900" w:type="dxa"/>
          </w:tcPr>
          <w:p w:rsidR="00EC1DA9" w:rsidRPr="00535C02" w:rsidRDefault="00EC1DA9" w:rsidP="008443AB">
            <w:pPr>
              <w:pStyle w:val="NormalArial"/>
            </w:pPr>
            <w:r w:rsidRPr="00535C02">
              <w:t>$/</w:t>
            </w:r>
            <w:proofErr w:type="spellStart"/>
            <w:r w:rsidRPr="00535C02">
              <w:t>MWh</w:t>
            </w:r>
            <w:proofErr w:type="spellEnd"/>
          </w:p>
        </w:tc>
        <w:tc>
          <w:tcPr>
            <w:tcW w:w="3240" w:type="dxa"/>
          </w:tcPr>
          <w:p w:rsidR="00EC1DA9" w:rsidRPr="00535C02" w:rsidRDefault="00EC1DA9" w:rsidP="008443AB">
            <w:pPr>
              <w:pStyle w:val="NormalArial"/>
            </w:pPr>
            <w:r w:rsidRPr="00535C02">
              <w:rPr>
                <w:i/>
              </w:rPr>
              <w:t>Real-Time Settlement Point Price per Settlement Point Energy-Weighted</w:t>
            </w:r>
            <w:r w:rsidRPr="00535C02">
              <w:sym w:font="Symbol" w:char="F0BE"/>
            </w:r>
            <w:r w:rsidRPr="00535C02">
              <w:t xml:space="preserve">The Real-Time Settlement Point Price at Settlement Point </w:t>
            </w:r>
            <w:r w:rsidRPr="00535C02">
              <w:rPr>
                <w:i/>
              </w:rPr>
              <w:t>p</w:t>
            </w:r>
            <w:r w:rsidRPr="00535C02">
              <w:t>, for the 15-minute Settlement Interval, that is weighted by the state estimated Load of the Load Zone of each SCED interval within the 15-minute Settlement Internal.</w:t>
            </w:r>
          </w:p>
        </w:tc>
        <w:tc>
          <w:tcPr>
            <w:tcW w:w="1350" w:type="dxa"/>
          </w:tcPr>
          <w:p w:rsidR="00EC1DA9" w:rsidRPr="00535C02" w:rsidRDefault="00EC1DA9" w:rsidP="008443AB">
            <w:pPr>
              <w:pStyle w:val="NormalArial"/>
            </w:pPr>
            <w:r w:rsidRPr="00535C02">
              <w:t>SID</w:t>
            </w:r>
          </w:p>
          <w:p w:rsidR="00EC1DA9" w:rsidRPr="00535C02" w:rsidRDefault="00EC1DA9" w:rsidP="008443AB">
            <w:pPr>
              <w:pStyle w:val="NormalArial"/>
            </w:pPr>
            <w:r w:rsidRPr="00535C02">
              <w:t>RTM MODE</w:t>
            </w:r>
          </w:p>
          <w:p w:rsidR="00EC1DA9" w:rsidRPr="00535C02" w:rsidRDefault="00EC1DA9" w:rsidP="008443AB">
            <w:pPr>
              <w:pStyle w:val="NormalArial"/>
            </w:pPr>
            <w:r w:rsidRPr="00535C02">
              <w:t>PRDE</w:t>
            </w:r>
          </w:p>
          <w:p w:rsidR="00EC1DA9" w:rsidRPr="00535C02" w:rsidRDefault="00EC1DA9" w:rsidP="008443AB">
            <w:pPr>
              <w:pStyle w:val="NormalArial"/>
            </w:pPr>
          </w:p>
          <w:p w:rsidR="00EC1DA9" w:rsidRPr="00535C02" w:rsidRDefault="00EC1DA9" w:rsidP="008443AB">
            <w:pPr>
              <w:pStyle w:val="NormalArial"/>
            </w:pPr>
          </w:p>
        </w:tc>
        <w:tc>
          <w:tcPr>
            <w:tcW w:w="2250" w:type="dxa"/>
          </w:tcPr>
          <w:p w:rsidR="00EC1DA9" w:rsidRPr="00535C02" w:rsidRDefault="00EC1DA9" w:rsidP="008443AB">
            <w:pPr>
              <w:pStyle w:val="NormalArial"/>
            </w:pPr>
            <w:r w:rsidRPr="00535C02">
              <w:t>MKTINPUTHEADER</w:t>
            </w:r>
          </w:p>
          <w:p w:rsidR="00EC1DA9" w:rsidRPr="00535C02" w:rsidRDefault="00EC1DA9" w:rsidP="008443AB">
            <w:pPr>
              <w:pStyle w:val="NormalArial"/>
            </w:pPr>
            <w:r w:rsidRPr="00535C02">
              <w:t>MKTINPUTINTERVAL</w:t>
            </w:r>
          </w:p>
          <w:p w:rsidR="00EC1DA9" w:rsidRPr="00535C02" w:rsidRDefault="00EC1DA9" w:rsidP="008443AB">
            <w:pPr>
              <w:pStyle w:val="NormalArial"/>
            </w:pPr>
            <w:r w:rsidRPr="00535C02">
              <w:t>BILLDETERMINANT</w:t>
            </w:r>
          </w:p>
          <w:p w:rsidR="00EC1DA9" w:rsidRPr="00535C02" w:rsidRDefault="00EC1DA9" w:rsidP="008443AB">
            <w:pPr>
              <w:pStyle w:val="NormalArial"/>
            </w:pPr>
          </w:p>
          <w:p w:rsidR="00EC1DA9" w:rsidRPr="00535C02" w:rsidRDefault="00EC1DA9" w:rsidP="008443AB">
            <w:pPr>
              <w:pStyle w:val="NormalArial"/>
            </w:pPr>
          </w:p>
        </w:tc>
      </w:tr>
    </w:tbl>
    <w:p w:rsidR="00EC1DA9" w:rsidRDefault="00EC1DA9" w:rsidP="00EC1DA9">
      <w:pPr>
        <w:pStyle w:val="normaltext"/>
        <w:spacing w:before="0" w:beforeAutospacing="0" w:after="240" w:afterAutospacing="0"/>
        <w:rPr>
          <w:rFonts w:cs="Arial"/>
        </w:rPr>
      </w:pPr>
    </w:p>
    <w:p w:rsidR="00EC1DA9" w:rsidDel="0038648F" w:rsidRDefault="00EC1DA9" w:rsidP="00EC1DA9">
      <w:pPr>
        <w:pStyle w:val="normaltext"/>
        <w:spacing w:before="0" w:beforeAutospacing="0" w:after="240" w:afterAutospacing="0"/>
        <w:rPr>
          <w:del w:id="0" w:author="Deller, Arthur" w:date="2012-01-31T16:04:00Z"/>
          <w:rFonts w:ascii="Arial" w:eastAsia="Times New Roman" w:hAnsi="Arial" w:cs="Arial"/>
        </w:rPr>
      </w:pPr>
      <w:del w:id="1" w:author="Deller, Arthur" w:date="2012-01-31T16:04:00Z">
        <w:r w:rsidRPr="008443AB" w:rsidDel="0038648F">
          <w:rPr>
            <w:rFonts w:ascii="Arial" w:eastAsia="Times New Roman" w:hAnsi="Arial" w:cs="Arial"/>
          </w:rPr>
          <w:delText>All bill determinant information including which table(s) they reside in can be found in the BILLDETERMINANT table within the Public Reference Data Extract (PRDE) and Settlement Inputs Data (SID) posted to the Market Information System (MIS).</w:delText>
        </w:r>
      </w:del>
    </w:p>
    <w:p w:rsidR="0038648F" w:rsidRPr="00A66843" w:rsidRDefault="0038648F" w:rsidP="0038648F">
      <w:pPr>
        <w:pStyle w:val="normaltext"/>
        <w:spacing w:before="0" w:beforeAutospacing="0" w:after="240" w:afterAutospacing="0"/>
        <w:rPr>
          <w:ins w:id="2" w:author="Deller, Arthur" w:date="2012-01-31T16:03:00Z"/>
          <w:rFonts w:ascii="Arial" w:eastAsia="Times New Roman" w:hAnsi="Arial" w:cs="Arial"/>
        </w:rPr>
      </w:pPr>
      <w:ins w:id="3" w:author="Deller, Arthur" w:date="2012-01-31T16:03:00Z">
        <w:r>
          <w:rPr>
            <w:rFonts w:ascii="Arial" w:eastAsia="Times New Roman" w:hAnsi="Arial" w:cs="Arial"/>
          </w:rPr>
          <w:t>Settlement data will continue to be provided in the Real-Time Market Consolidated Extracts (RTM MODE/RTM CODE) as well as the Settlements Input Data Extract for unapproved data sets.  All bill determinant information continues to be posted in the Public Reference Data Extract (PRDE) all of which are available on the Market Information System (MIS).The publically posted pricing reports on the MIS and the ERCOT website will reflect the new information with the added settlement point type of LZEW.</w:t>
        </w:r>
        <w:bookmarkStart w:id="4" w:name="_GoBack"/>
        <w:bookmarkEnd w:id="4"/>
        <w:r>
          <w:rPr>
            <w:rFonts w:ascii="Arial" w:eastAsia="Times New Roman" w:hAnsi="Arial" w:cs="Arial"/>
          </w:rPr>
          <w:t>The existing pricing dashboards will remain as is with the publication of the RTSPP.</w:t>
        </w:r>
      </w:ins>
    </w:p>
    <w:p w:rsidR="0042687B" w:rsidRDefault="0042687B"/>
    <w:sectPr w:rsidR="0042687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DA9"/>
    <w:rsid w:val="0038648F"/>
    <w:rsid w:val="0042687B"/>
    <w:rsid w:val="008770E9"/>
    <w:rsid w:val="00EC1D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A9"/>
    <w:pPr>
      <w:spacing w:after="24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text"/>
    <w:basedOn w:val="Normal"/>
    <w:uiPriority w:val="99"/>
    <w:rsid w:val="00EC1DA9"/>
    <w:pPr>
      <w:spacing w:before="100" w:beforeAutospacing="1" w:after="100" w:afterAutospacing="1"/>
    </w:pPr>
    <w:rPr>
      <w:rFonts w:ascii="Times New Roman" w:eastAsiaTheme="minorHAnsi" w:hAnsi="Times New Roman"/>
    </w:rPr>
  </w:style>
  <w:style w:type="character" w:customStyle="1" w:styleId="NormalArialChar">
    <w:name w:val="Normal+Arial Char"/>
    <w:basedOn w:val="DefaultParagraphFont"/>
    <w:link w:val="NormalArial"/>
    <w:locked/>
    <w:rsid w:val="00EC1DA9"/>
    <w:rPr>
      <w:rFonts w:ascii="Arial" w:hAnsi="Arial" w:cs="Arial"/>
    </w:rPr>
  </w:style>
  <w:style w:type="paragraph" w:customStyle="1" w:styleId="NormalArial">
    <w:name w:val="Normal+Arial"/>
    <w:basedOn w:val="Normal"/>
    <w:link w:val="NormalArialChar"/>
    <w:rsid w:val="00EC1DA9"/>
    <w:pPr>
      <w:spacing w:after="0"/>
    </w:pPr>
    <w:rPr>
      <w:rFonts w:eastAsiaTheme="minorHAnsi" w:cs="Arial"/>
      <w:sz w:val="22"/>
      <w:szCs w:val="22"/>
    </w:rPr>
  </w:style>
  <w:style w:type="paragraph" w:customStyle="1" w:styleId="BodyTextNumbered">
    <w:name w:val="Body Text Numbered"/>
    <w:basedOn w:val="BodyText"/>
    <w:link w:val="BodyTextNumberedChar"/>
    <w:rsid w:val="00EC1DA9"/>
    <w:pPr>
      <w:spacing w:after="240"/>
      <w:ind w:left="720" w:hanging="720"/>
    </w:pPr>
    <w:rPr>
      <w:rFonts w:ascii="Times New Roman" w:hAnsi="Times New Roman"/>
      <w:iCs/>
      <w:szCs w:val="20"/>
    </w:rPr>
  </w:style>
  <w:style w:type="character" w:customStyle="1" w:styleId="BodyTextNumberedChar">
    <w:name w:val="Body Text Numbered Char"/>
    <w:basedOn w:val="DefaultParagraphFont"/>
    <w:link w:val="BodyTextNumbered"/>
    <w:rsid w:val="00EC1DA9"/>
    <w:rPr>
      <w:rFonts w:ascii="Times New Roman" w:eastAsia="Times New Roman" w:hAnsi="Times New Roman" w:cs="Times New Roman"/>
      <w:iCs/>
      <w:sz w:val="24"/>
      <w:szCs w:val="20"/>
    </w:rPr>
  </w:style>
  <w:style w:type="paragraph" w:customStyle="1" w:styleId="FormulaBold">
    <w:name w:val="Formula Bold"/>
    <w:basedOn w:val="Normal"/>
    <w:link w:val="FormulaBoldChar"/>
    <w:rsid w:val="00EC1DA9"/>
    <w:pPr>
      <w:tabs>
        <w:tab w:val="left" w:pos="2250"/>
        <w:tab w:val="left" w:pos="3150"/>
        <w:tab w:val="left" w:pos="3960"/>
      </w:tabs>
      <w:ind w:left="3960" w:hanging="3240"/>
    </w:pPr>
    <w:rPr>
      <w:rFonts w:ascii="Times New Roman" w:hAnsi="Times New Roman"/>
      <w:b/>
      <w:bCs/>
    </w:rPr>
  </w:style>
  <w:style w:type="character" w:customStyle="1" w:styleId="FormulaBoldChar">
    <w:name w:val="Formula Bold Char"/>
    <w:basedOn w:val="DefaultParagraphFont"/>
    <w:link w:val="FormulaBold"/>
    <w:rsid w:val="00EC1DA9"/>
    <w:rPr>
      <w:rFonts w:ascii="Times New Roman" w:eastAsia="Times New Roman" w:hAnsi="Times New Roman" w:cs="Times New Roman"/>
      <w:b/>
      <w:bCs/>
      <w:sz w:val="24"/>
      <w:szCs w:val="24"/>
    </w:rPr>
  </w:style>
  <w:style w:type="paragraph" w:styleId="BodyText">
    <w:name w:val="Body Text"/>
    <w:basedOn w:val="Normal"/>
    <w:link w:val="BodyTextChar"/>
    <w:uiPriority w:val="99"/>
    <w:semiHidden/>
    <w:unhideWhenUsed/>
    <w:rsid w:val="00EC1DA9"/>
    <w:pPr>
      <w:spacing w:after="120"/>
    </w:pPr>
  </w:style>
  <w:style w:type="character" w:customStyle="1" w:styleId="BodyTextChar">
    <w:name w:val="Body Text Char"/>
    <w:basedOn w:val="DefaultParagraphFont"/>
    <w:link w:val="BodyText"/>
    <w:uiPriority w:val="99"/>
    <w:semiHidden/>
    <w:rsid w:val="00EC1DA9"/>
    <w:rPr>
      <w:rFonts w:ascii="Arial" w:eastAsia="Times New Roman" w:hAnsi="Arial" w:cs="Times New Roman"/>
      <w:sz w:val="24"/>
      <w:szCs w:val="24"/>
    </w:rPr>
  </w:style>
  <w:style w:type="character" w:styleId="Strong">
    <w:name w:val="Strong"/>
    <w:basedOn w:val="DefaultParagraphFont"/>
    <w:uiPriority w:val="22"/>
    <w:qFormat/>
    <w:rsid w:val="00EC1DA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DA9"/>
    <w:pPr>
      <w:spacing w:after="240" w:line="240" w:lineRule="auto"/>
    </w:pPr>
    <w:rPr>
      <w:rFonts w:ascii="Arial" w:eastAsia="Times New Roman" w:hAnsi="Arial"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text"/>
    <w:basedOn w:val="Normal"/>
    <w:uiPriority w:val="99"/>
    <w:rsid w:val="00EC1DA9"/>
    <w:pPr>
      <w:spacing w:before="100" w:beforeAutospacing="1" w:after="100" w:afterAutospacing="1"/>
    </w:pPr>
    <w:rPr>
      <w:rFonts w:ascii="Times New Roman" w:eastAsiaTheme="minorHAnsi" w:hAnsi="Times New Roman"/>
    </w:rPr>
  </w:style>
  <w:style w:type="character" w:customStyle="1" w:styleId="NormalArialChar">
    <w:name w:val="Normal+Arial Char"/>
    <w:basedOn w:val="DefaultParagraphFont"/>
    <w:link w:val="NormalArial"/>
    <w:locked/>
    <w:rsid w:val="00EC1DA9"/>
    <w:rPr>
      <w:rFonts w:ascii="Arial" w:hAnsi="Arial" w:cs="Arial"/>
    </w:rPr>
  </w:style>
  <w:style w:type="paragraph" w:customStyle="1" w:styleId="NormalArial">
    <w:name w:val="Normal+Arial"/>
    <w:basedOn w:val="Normal"/>
    <w:link w:val="NormalArialChar"/>
    <w:rsid w:val="00EC1DA9"/>
    <w:pPr>
      <w:spacing w:after="0"/>
    </w:pPr>
    <w:rPr>
      <w:rFonts w:eastAsiaTheme="minorHAnsi" w:cs="Arial"/>
      <w:sz w:val="22"/>
      <w:szCs w:val="22"/>
    </w:rPr>
  </w:style>
  <w:style w:type="paragraph" w:customStyle="1" w:styleId="BodyTextNumbered">
    <w:name w:val="Body Text Numbered"/>
    <w:basedOn w:val="BodyText"/>
    <w:link w:val="BodyTextNumberedChar"/>
    <w:rsid w:val="00EC1DA9"/>
    <w:pPr>
      <w:spacing w:after="240"/>
      <w:ind w:left="720" w:hanging="720"/>
    </w:pPr>
    <w:rPr>
      <w:rFonts w:ascii="Times New Roman" w:hAnsi="Times New Roman"/>
      <w:iCs/>
      <w:szCs w:val="20"/>
    </w:rPr>
  </w:style>
  <w:style w:type="character" w:customStyle="1" w:styleId="BodyTextNumberedChar">
    <w:name w:val="Body Text Numbered Char"/>
    <w:basedOn w:val="DefaultParagraphFont"/>
    <w:link w:val="BodyTextNumbered"/>
    <w:rsid w:val="00EC1DA9"/>
    <w:rPr>
      <w:rFonts w:ascii="Times New Roman" w:eastAsia="Times New Roman" w:hAnsi="Times New Roman" w:cs="Times New Roman"/>
      <w:iCs/>
      <w:sz w:val="24"/>
      <w:szCs w:val="20"/>
    </w:rPr>
  </w:style>
  <w:style w:type="paragraph" w:customStyle="1" w:styleId="FormulaBold">
    <w:name w:val="Formula Bold"/>
    <w:basedOn w:val="Normal"/>
    <w:link w:val="FormulaBoldChar"/>
    <w:rsid w:val="00EC1DA9"/>
    <w:pPr>
      <w:tabs>
        <w:tab w:val="left" w:pos="2250"/>
        <w:tab w:val="left" w:pos="3150"/>
        <w:tab w:val="left" w:pos="3960"/>
      </w:tabs>
      <w:ind w:left="3960" w:hanging="3240"/>
    </w:pPr>
    <w:rPr>
      <w:rFonts w:ascii="Times New Roman" w:hAnsi="Times New Roman"/>
      <w:b/>
      <w:bCs/>
    </w:rPr>
  </w:style>
  <w:style w:type="character" w:customStyle="1" w:styleId="FormulaBoldChar">
    <w:name w:val="Formula Bold Char"/>
    <w:basedOn w:val="DefaultParagraphFont"/>
    <w:link w:val="FormulaBold"/>
    <w:rsid w:val="00EC1DA9"/>
    <w:rPr>
      <w:rFonts w:ascii="Times New Roman" w:eastAsia="Times New Roman" w:hAnsi="Times New Roman" w:cs="Times New Roman"/>
      <w:b/>
      <w:bCs/>
      <w:sz w:val="24"/>
      <w:szCs w:val="24"/>
    </w:rPr>
  </w:style>
  <w:style w:type="paragraph" w:styleId="BodyText">
    <w:name w:val="Body Text"/>
    <w:basedOn w:val="Normal"/>
    <w:link w:val="BodyTextChar"/>
    <w:uiPriority w:val="99"/>
    <w:semiHidden/>
    <w:unhideWhenUsed/>
    <w:rsid w:val="00EC1DA9"/>
    <w:pPr>
      <w:spacing w:after="120"/>
    </w:pPr>
  </w:style>
  <w:style w:type="character" w:customStyle="1" w:styleId="BodyTextChar">
    <w:name w:val="Body Text Char"/>
    <w:basedOn w:val="DefaultParagraphFont"/>
    <w:link w:val="BodyText"/>
    <w:uiPriority w:val="99"/>
    <w:semiHidden/>
    <w:rsid w:val="00EC1DA9"/>
    <w:rPr>
      <w:rFonts w:ascii="Arial" w:eastAsia="Times New Roman" w:hAnsi="Arial" w:cs="Times New Roman"/>
      <w:sz w:val="24"/>
      <w:szCs w:val="24"/>
    </w:rPr>
  </w:style>
  <w:style w:type="character" w:styleId="Strong">
    <w:name w:val="Strong"/>
    <w:basedOn w:val="DefaultParagraphFont"/>
    <w:uiPriority w:val="22"/>
    <w:qFormat/>
    <w:rsid w:val="00EC1D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597</Words>
  <Characters>3408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Deller, Arthur</dc:creator>
  <cp:lastModifiedBy>Deller, Arthur</cp:lastModifiedBy>
  <cp:revision>3</cp:revision>
  <dcterms:created xsi:type="dcterms:W3CDTF">2012-01-25T19:41:00Z</dcterms:created>
  <dcterms:modified xsi:type="dcterms:W3CDTF">2012-01-31T22:05:00Z</dcterms:modified>
</cp:coreProperties>
</file>