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72B" w:rsidRDefault="0067672B">
      <w:pPr>
        <w:pStyle w:val="Title"/>
      </w:pPr>
      <w:r>
        <w:t>ERCOT 20</w:t>
      </w:r>
      <w:r w:rsidR="00D62EFC">
        <w:t>1</w:t>
      </w:r>
      <w:r w:rsidR="00953840">
        <w:t>2</w:t>
      </w:r>
      <w:r>
        <w:t xml:space="preserve"> Drill</w:t>
      </w:r>
    </w:p>
    <w:p w:rsidR="0067672B" w:rsidRDefault="0067672B">
      <w:pPr>
        <w:jc w:val="center"/>
        <w:rPr>
          <w:b/>
        </w:rPr>
      </w:pPr>
      <w:r>
        <w:rPr>
          <w:b/>
        </w:rPr>
        <w:t>Script (ERCOT Version)</w:t>
      </w:r>
    </w:p>
    <w:p w:rsidR="00D47703" w:rsidRDefault="00D47703">
      <w:pPr>
        <w:jc w:val="center"/>
        <w:rPr>
          <w:b/>
        </w:rPr>
      </w:pPr>
    </w:p>
    <w:p w:rsidR="0067672B" w:rsidRPr="00DE4EDA" w:rsidRDefault="0067672B">
      <w:pPr>
        <w:rPr>
          <w:b/>
          <w:iCs/>
        </w:rPr>
      </w:pPr>
      <w:r w:rsidRPr="00DE4EDA">
        <w:rPr>
          <w:b/>
          <w:iCs/>
          <w:caps/>
        </w:rPr>
        <w:t>The beginning of each hotline call shall begin as follows</w:t>
      </w:r>
      <w:r w:rsidRPr="00DE4EDA">
        <w:rPr>
          <w:b/>
          <w:iCs/>
        </w:rPr>
        <w:t>:</w:t>
      </w:r>
    </w:p>
    <w:p w:rsidR="0067672B" w:rsidRPr="00150551" w:rsidRDefault="0067672B">
      <w:pPr>
        <w:rPr>
          <w:iCs/>
          <w:caps/>
          <w:u w:val="single"/>
        </w:rPr>
      </w:pPr>
    </w:p>
    <w:p w:rsidR="0067672B" w:rsidRPr="00DE4EDA" w:rsidRDefault="0067672B">
      <w:pPr>
        <w:rPr>
          <w:iCs/>
          <w:caps/>
          <w:color w:val="FF0000"/>
          <w:u w:val="single"/>
        </w:rPr>
      </w:pPr>
      <w:r w:rsidRPr="00DE4EDA">
        <w:rPr>
          <w:iCs/>
          <w:caps/>
          <w:color w:val="FF0000"/>
          <w:u w:val="single"/>
        </w:rPr>
        <w:t xml:space="preserve">“ERCOT is conducting a drill.  All of the following instructions are for simulation and test purposes only.  No real-time action is to be taken.” </w:t>
      </w:r>
    </w:p>
    <w:p w:rsidR="00150551" w:rsidRDefault="00150551">
      <w:pPr>
        <w:rPr>
          <w:iCs/>
          <w:caps/>
          <w:u w:val="single"/>
        </w:rPr>
      </w:pPr>
    </w:p>
    <w:p w:rsidR="00150551" w:rsidRPr="00150551" w:rsidRDefault="00150551">
      <w:pPr>
        <w:rPr>
          <w:iCs/>
          <w:caps/>
          <w:u w:val="single"/>
        </w:rPr>
      </w:pPr>
    </w:p>
    <w:p w:rsidR="0067672B" w:rsidRPr="00BC6DA8" w:rsidRDefault="00BC6DA8" w:rsidP="00BC6DA8">
      <w:pPr>
        <w:jc w:val="center"/>
        <w:rPr>
          <w:b/>
          <w:i/>
          <w:iCs/>
          <w:caps/>
          <w:color w:val="FF0000"/>
        </w:rPr>
      </w:pPr>
      <w:r w:rsidRPr="00BC6DA8">
        <w:rPr>
          <w:b/>
          <w:i/>
          <w:iCs/>
          <w:caps/>
          <w:color w:val="FF0000"/>
        </w:rPr>
        <w:t xml:space="preserve">(5 days prior to landfall) </w:t>
      </w:r>
    </w:p>
    <w:p w:rsidR="0067672B" w:rsidRDefault="0067672B">
      <w:pPr>
        <w:jc w:val="center"/>
        <w:rPr>
          <w:b/>
          <w:bCs/>
          <w:highlight w:val="yellow"/>
          <w:u w:val="single"/>
        </w:rPr>
      </w:pPr>
      <w:r>
        <w:rPr>
          <w:b/>
          <w:bCs/>
          <w:highlight w:val="yellow"/>
          <w:u w:val="single"/>
        </w:rPr>
        <w:t>0</w:t>
      </w:r>
      <w:r w:rsidR="00BC6DA8">
        <w:rPr>
          <w:b/>
          <w:bCs/>
          <w:highlight w:val="yellow"/>
          <w:u w:val="single"/>
        </w:rPr>
        <w:t>8</w:t>
      </w:r>
      <w:r>
        <w:rPr>
          <w:b/>
          <w:bCs/>
          <w:highlight w:val="yellow"/>
          <w:u w:val="single"/>
        </w:rPr>
        <w:t>00/OPERATING CONDITION NOTICE</w:t>
      </w:r>
    </w:p>
    <w:p w:rsidR="0067672B" w:rsidRPr="00BC6DA8" w:rsidRDefault="0067672B">
      <w:pPr>
        <w:jc w:val="center"/>
        <w:rPr>
          <w:b/>
          <w:bCs/>
          <w:i/>
        </w:rPr>
      </w:pPr>
      <w:r w:rsidRPr="00BC6DA8">
        <w:rPr>
          <w:b/>
          <w:bCs/>
          <w:i/>
          <w:highlight w:val="yellow"/>
        </w:rPr>
        <w:t>(0</w:t>
      </w:r>
      <w:r w:rsidR="00BC6DA8" w:rsidRPr="00BC6DA8">
        <w:rPr>
          <w:b/>
          <w:bCs/>
          <w:i/>
          <w:highlight w:val="yellow"/>
        </w:rPr>
        <w:t>8</w:t>
      </w:r>
      <w:r w:rsidRPr="00BC6DA8">
        <w:rPr>
          <w:b/>
          <w:bCs/>
          <w:i/>
          <w:highlight w:val="yellow"/>
        </w:rPr>
        <w:t xml:space="preserve">00 Drill Time May </w:t>
      </w:r>
      <w:r w:rsidR="00D62EFC" w:rsidRPr="00BC6DA8">
        <w:rPr>
          <w:b/>
          <w:bCs/>
          <w:i/>
          <w:highlight w:val="yellow"/>
        </w:rPr>
        <w:t>2</w:t>
      </w:r>
      <w:r w:rsidR="00BC6DA8" w:rsidRPr="00BC6DA8">
        <w:rPr>
          <w:b/>
          <w:bCs/>
          <w:i/>
          <w:highlight w:val="yellow"/>
        </w:rPr>
        <w:t>2</w:t>
      </w:r>
      <w:r w:rsidR="00BC6DA8" w:rsidRPr="00BC6DA8">
        <w:rPr>
          <w:b/>
          <w:bCs/>
          <w:i/>
          <w:highlight w:val="yellow"/>
          <w:vertAlign w:val="superscript"/>
        </w:rPr>
        <w:t>nd</w:t>
      </w:r>
      <w:r w:rsidR="00BC6DA8" w:rsidRPr="00BC6DA8">
        <w:rPr>
          <w:b/>
          <w:bCs/>
          <w:i/>
          <w:highlight w:val="yellow"/>
        </w:rPr>
        <w:t>)</w:t>
      </w:r>
      <w:r w:rsidR="00BC6DA8" w:rsidRPr="00BC6DA8">
        <w:rPr>
          <w:b/>
          <w:bCs/>
          <w:i/>
        </w:rPr>
        <w:t xml:space="preserve"> </w:t>
      </w:r>
    </w:p>
    <w:p w:rsidR="0067672B" w:rsidRDefault="0067672B">
      <w:pPr>
        <w:rPr>
          <w:b/>
          <w:iCs/>
          <w:caps/>
        </w:rPr>
      </w:pPr>
    </w:p>
    <w:p w:rsidR="0067672B" w:rsidRPr="00150551" w:rsidRDefault="0067672B">
      <w:pPr>
        <w:jc w:val="both"/>
        <w:rPr>
          <w:u w:val="single"/>
        </w:rPr>
      </w:pPr>
      <w:r w:rsidRPr="00150551">
        <w:rPr>
          <w:u w:val="single"/>
        </w:rPr>
        <w:t xml:space="preserve">The T/S Desk makes a Hotline call to Transmission Operators </w:t>
      </w:r>
    </w:p>
    <w:p w:rsidR="0067672B" w:rsidRPr="00150551" w:rsidRDefault="0067672B">
      <w:pPr>
        <w:jc w:val="both"/>
        <w:rPr>
          <w:u w:val="single"/>
        </w:rPr>
      </w:pPr>
    </w:p>
    <w:p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Script:  </w:t>
      </w:r>
      <w:r w:rsidRPr="00150551">
        <w:rPr>
          <w:iCs/>
          <w:caps/>
          <w:color w:val="FF0000"/>
          <w:u w:val="single"/>
        </w:rPr>
        <w:t xml:space="preserve">“ERCOT is conducting a drill.  All of the following instructions are for simulation and test purposes only.  No real-time action is to be taken. </w:t>
      </w:r>
    </w:p>
    <w:p w:rsidR="0067672B" w:rsidRDefault="0067672B">
      <w:pPr>
        <w:jc w:val="both"/>
        <w:rPr>
          <w:b/>
        </w:rPr>
      </w:pPr>
    </w:p>
    <w:p w:rsidR="0067672B" w:rsidRPr="002943DC" w:rsidRDefault="0067672B">
      <w:pPr>
        <w:jc w:val="both"/>
      </w:pPr>
      <w:r w:rsidRPr="002943DC">
        <w:t xml:space="preserve">This is the ERCOT System Operator.  ERCOT is issuing an OCN.   The </w:t>
      </w:r>
      <w:r w:rsidRPr="002943DC">
        <w:rPr>
          <w:bCs/>
        </w:rPr>
        <w:t>National Hurricane Center</w:t>
      </w:r>
      <w:r w:rsidRPr="002943DC">
        <w:t xml:space="preserve"> is predicting “</w:t>
      </w:r>
      <w:r w:rsidR="00E40397">
        <w:t xml:space="preserve">Hurricane </w:t>
      </w:r>
      <w:r w:rsidR="008E2EEF">
        <w:t>May</w:t>
      </w:r>
      <w:r w:rsidRPr="002943DC">
        <w:t>” has a 20% chance of landfall on the Texas coast.     Currently, “</w:t>
      </w:r>
      <w:r w:rsidR="00E40397">
        <w:t xml:space="preserve">Hurricane </w:t>
      </w:r>
      <w:r w:rsidR="00BC6DA8">
        <w:t>May</w:t>
      </w:r>
      <w:r w:rsidR="00021A6C" w:rsidRPr="002943DC">
        <w:t>”</w:t>
      </w:r>
      <w:r w:rsidRPr="002943DC">
        <w:t xml:space="preserve"> is a Category 4 hurricane.</w:t>
      </w:r>
    </w:p>
    <w:p w:rsidR="0067672B" w:rsidRPr="002943DC" w:rsidRDefault="0067672B">
      <w:pPr>
        <w:jc w:val="both"/>
      </w:pPr>
    </w:p>
    <w:p w:rsidR="008E2EEF" w:rsidRPr="00B545B7" w:rsidRDefault="008E2EEF" w:rsidP="008E2EEF">
      <w:pPr>
        <w:tabs>
          <w:tab w:val="left" w:pos="360"/>
          <w:tab w:val="left" w:pos="1080"/>
        </w:tabs>
      </w:pPr>
      <w:r w:rsidRPr="009443E4">
        <w:rPr>
          <w:b/>
          <w:i/>
        </w:rPr>
        <w:t>TOs are instructed to:</w:t>
      </w:r>
    </w:p>
    <w:p w:rsidR="008E2EEF" w:rsidRPr="00B545B7" w:rsidRDefault="008E2EEF" w:rsidP="008E2EEF">
      <w:pPr>
        <w:numPr>
          <w:ilvl w:val="0"/>
          <w:numId w:val="17"/>
        </w:numPr>
        <w:tabs>
          <w:tab w:val="left" w:pos="72"/>
          <w:tab w:val="left" w:pos="360"/>
        </w:tabs>
      </w:pPr>
      <w:r w:rsidRPr="00B545B7">
        <w:t>Review Planned and existing transmission outages to be withdrawn and/or restored.</w:t>
      </w:r>
    </w:p>
    <w:p w:rsidR="008E2EEF" w:rsidRDefault="008E2EEF" w:rsidP="008E2EEF">
      <w:pPr>
        <w:numPr>
          <w:ilvl w:val="0"/>
          <w:numId w:val="17"/>
        </w:numPr>
      </w:pPr>
      <w:r w:rsidRPr="00B545B7">
        <w:t>Review emergency operating procedures, evacuation plans, and the possible need to staff backup facilities.</w:t>
      </w:r>
    </w:p>
    <w:p w:rsidR="0067672B" w:rsidRDefault="0067672B">
      <w:pPr>
        <w:jc w:val="both"/>
        <w:rPr>
          <w:b/>
        </w:rPr>
      </w:pPr>
    </w:p>
    <w:p w:rsidR="0067672B" w:rsidRPr="00150551" w:rsidRDefault="0067672B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67672B" w:rsidRPr="00150551" w:rsidRDefault="0067672B">
      <w:pPr>
        <w:jc w:val="both"/>
      </w:pPr>
    </w:p>
    <w:p w:rsidR="0067672B" w:rsidRPr="00150551" w:rsidRDefault="0067672B">
      <w:pPr>
        <w:jc w:val="both"/>
        <w:rPr>
          <w:u w:val="single"/>
        </w:rPr>
      </w:pPr>
      <w:r w:rsidRPr="00150551">
        <w:rPr>
          <w:u w:val="single"/>
        </w:rPr>
        <w:t xml:space="preserve">The </w:t>
      </w:r>
      <w:r w:rsidR="008E2EEF">
        <w:rPr>
          <w:u w:val="single"/>
        </w:rPr>
        <w:t xml:space="preserve">Real Time </w:t>
      </w:r>
      <w:r w:rsidRPr="00150551">
        <w:rPr>
          <w:u w:val="single"/>
        </w:rPr>
        <w:t>Desk makes a Hotline call to QSEs</w:t>
      </w:r>
    </w:p>
    <w:p w:rsidR="0067672B" w:rsidRPr="00150551" w:rsidRDefault="0067672B">
      <w:pPr>
        <w:jc w:val="both"/>
        <w:rPr>
          <w:u w:val="single"/>
        </w:rPr>
      </w:pPr>
    </w:p>
    <w:p w:rsidR="0067672B" w:rsidRPr="00150551" w:rsidRDefault="0067672B">
      <w:pPr>
        <w:rPr>
          <w:iCs/>
          <w:caps/>
          <w:u w:val="single"/>
        </w:rPr>
      </w:pPr>
      <w:r w:rsidRPr="00150551">
        <w:t xml:space="preserve">Script:  </w:t>
      </w:r>
      <w:r w:rsidRPr="00150551">
        <w:rPr>
          <w:iCs/>
          <w:caps/>
          <w:color w:val="FF0000"/>
          <w:u w:val="single"/>
        </w:rPr>
        <w:t>“ERCOT is conducting a drill.  All of the following instructions are for simulation and test purposes only.  No real-time action is to be taken.</w:t>
      </w:r>
      <w:r w:rsidRPr="00150551">
        <w:rPr>
          <w:iCs/>
          <w:caps/>
          <w:u w:val="single"/>
        </w:rPr>
        <w:t xml:space="preserve"> </w:t>
      </w:r>
    </w:p>
    <w:p w:rsidR="0067672B" w:rsidRPr="00150551" w:rsidRDefault="0067672B">
      <w:pPr>
        <w:rPr>
          <w:iCs/>
          <w:caps/>
          <w:u w:val="single"/>
        </w:rPr>
      </w:pPr>
    </w:p>
    <w:p w:rsidR="008E2EEF" w:rsidRPr="002943DC" w:rsidRDefault="008E2EEF" w:rsidP="008E2EEF">
      <w:pPr>
        <w:jc w:val="both"/>
      </w:pPr>
      <w:r w:rsidRPr="002943DC">
        <w:t xml:space="preserve">This is the ERCOT System Operator.  ERCOT is issuing an OCN.   The </w:t>
      </w:r>
      <w:r w:rsidRPr="002943DC">
        <w:rPr>
          <w:bCs/>
        </w:rPr>
        <w:t>National Hurricane Center</w:t>
      </w:r>
      <w:r w:rsidRPr="002943DC">
        <w:t xml:space="preserve"> is predicting “</w:t>
      </w:r>
      <w:r>
        <w:t>Hurricane May</w:t>
      </w:r>
      <w:r w:rsidRPr="002943DC">
        <w:t>” has a 20% chance of landfall on the Texas coast.     Currently, “</w:t>
      </w:r>
      <w:r>
        <w:t>Hurricane May</w:t>
      </w:r>
      <w:r w:rsidRPr="002943DC">
        <w:t>” is a Category 4 hurricane.</w:t>
      </w:r>
    </w:p>
    <w:p w:rsidR="008E2EEF" w:rsidRDefault="008E2EEF">
      <w:pPr>
        <w:jc w:val="both"/>
      </w:pPr>
    </w:p>
    <w:p w:rsidR="008E2EEF" w:rsidRPr="00B545B7" w:rsidRDefault="008E2EEF" w:rsidP="008E2EEF">
      <w:pPr>
        <w:tabs>
          <w:tab w:val="left" w:pos="360"/>
          <w:tab w:val="left" w:pos="1080"/>
        </w:tabs>
      </w:pPr>
      <w:r w:rsidRPr="009443E4">
        <w:rPr>
          <w:b/>
          <w:i/>
        </w:rPr>
        <w:t>QSEs are instructed to:</w:t>
      </w:r>
    </w:p>
    <w:p w:rsidR="008E2EEF" w:rsidRPr="00B545B7" w:rsidRDefault="008E2EEF" w:rsidP="008E2EEF">
      <w:pPr>
        <w:numPr>
          <w:ilvl w:val="0"/>
          <w:numId w:val="17"/>
        </w:numPr>
        <w:tabs>
          <w:tab w:val="left" w:pos="72"/>
          <w:tab w:val="left" w:pos="360"/>
        </w:tabs>
      </w:pPr>
      <w:r w:rsidRPr="00B545B7">
        <w:t>Review fuel supplies and notify ERCOT of any known or anticipated fuel restrictions.</w:t>
      </w:r>
    </w:p>
    <w:p w:rsidR="008E2EEF" w:rsidRPr="00B545B7" w:rsidRDefault="008E2EEF" w:rsidP="008E2EEF">
      <w:pPr>
        <w:numPr>
          <w:ilvl w:val="0"/>
          <w:numId w:val="17"/>
        </w:numPr>
        <w:tabs>
          <w:tab w:val="left" w:pos="72"/>
          <w:tab w:val="left" w:pos="360"/>
        </w:tabs>
      </w:pPr>
      <w:r w:rsidRPr="00B545B7">
        <w:t>Review Planned Resource outages and consider delaying maintenance.</w:t>
      </w:r>
    </w:p>
    <w:p w:rsidR="008E2EEF" w:rsidRDefault="008E2EEF" w:rsidP="008E2EEF">
      <w:pPr>
        <w:numPr>
          <w:ilvl w:val="0"/>
          <w:numId w:val="17"/>
        </w:numPr>
      </w:pPr>
      <w:r w:rsidRPr="00B545B7">
        <w:t>Review emergency operating procedures and notify ERCOT of any changes or conditions that could affect System Reliability.</w:t>
      </w:r>
    </w:p>
    <w:p w:rsidR="0067672B" w:rsidRDefault="0067672B">
      <w:pPr>
        <w:jc w:val="both"/>
        <w:rPr>
          <w:b/>
          <w:u w:val="single"/>
        </w:rPr>
      </w:pPr>
    </w:p>
    <w:p w:rsidR="0067672B" w:rsidRPr="00150551" w:rsidRDefault="0067672B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 xml:space="preserve"> “This is a drill.”</w:t>
      </w:r>
    </w:p>
    <w:p w:rsidR="00C5770E" w:rsidRPr="00150551" w:rsidRDefault="00BF6B4D" w:rsidP="00C5770E">
      <w:pPr>
        <w:ind w:left="720"/>
        <w:jc w:val="center"/>
        <w:rPr>
          <w:b/>
          <w:highlight w:val="yellow"/>
          <w:u w:val="single"/>
        </w:rPr>
      </w:pPr>
      <w:r>
        <w:rPr>
          <w:b/>
          <w:iCs/>
          <w:caps/>
        </w:rPr>
        <w:br w:type="page"/>
      </w:r>
      <w:r w:rsidR="00C5770E" w:rsidRPr="00C5770E">
        <w:rPr>
          <w:b/>
          <w:iCs/>
          <w:caps/>
          <w:highlight w:val="yellow"/>
        </w:rPr>
        <w:lastRenderedPageBreak/>
        <w:t>09</w:t>
      </w:r>
      <w:r w:rsidR="00C5770E" w:rsidRPr="00C5770E">
        <w:rPr>
          <w:b/>
          <w:highlight w:val="yellow"/>
          <w:u w:val="single"/>
        </w:rPr>
        <w:t xml:space="preserve">00/COMMUNICATION </w:t>
      </w:r>
      <w:r w:rsidR="00C5770E" w:rsidRPr="00150551">
        <w:rPr>
          <w:b/>
          <w:highlight w:val="yellow"/>
          <w:u w:val="single"/>
        </w:rPr>
        <w:t>TESTING</w:t>
      </w:r>
    </w:p>
    <w:p w:rsidR="00C5770E" w:rsidRDefault="00C5770E" w:rsidP="00C5770E">
      <w:pPr>
        <w:ind w:left="720"/>
        <w:jc w:val="center"/>
        <w:rPr>
          <w:b/>
        </w:rPr>
      </w:pPr>
      <w:r w:rsidRPr="00FE7981">
        <w:rPr>
          <w:b/>
          <w:highlight w:val="yellow"/>
        </w:rPr>
        <w:t>(</w:t>
      </w:r>
      <w:r w:rsidRPr="00FE7981">
        <w:rPr>
          <w:b/>
          <w:i/>
          <w:highlight w:val="yellow"/>
        </w:rPr>
        <w:t>0900 Drill Time May 22</w:t>
      </w:r>
      <w:r w:rsidRPr="00FE7981">
        <w:rPr>
          <w:b/>
          <w:i/>
          <w:highlight w:val="yellow"/>
          <w:vertAlign w:val="superscript"/>
        </w:rPr>
        <w:t>nd</w:t>
      </w:r>
      <w:r w:rsidRPr="00FE7981">
        <w:rPr>
          <w:b/>
          <w:i/>
          <w:highlight w:val="yellow"/>
        </w:rPr>
        <w:t>)</w:t>
      </w:r>
      <w:r>
        <w:rPr>
          <w:b/>
          <w:i/>
        </w:rPr>
        <w:t xml:space="preserve"> </w:t>
      </w:r>
    </w:p>
    <w:p w:rsidR="00C5770E" w:rsidRDefault="00C5770E" w:rsidP="00C5770E">
      <w:pPr>
        <w:ind w:left="720"/>
        <w:jc w:val="center"/>
        <w:rPr>
          <w:b/>
        </w:rPr>
      </w:pPr>
    </w:p>
    <w:p w:rsidR="00C5770E" w:rsidRPr="00546213" w:rsidRDefault="00C5770E" w:rsidP="00C5770E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 xml:space="preserve">0900:  </w:t>
      </w:r>
      <w:r w:rsidRPr="00546213">
        <w:rPr>
          <w:b/>
          <w:color w:val="000000"/>
          <w:u w:val="single"/>
        </w:rPr>
        <w:t>Test all communications systems between participating entities; this includes telephones, satellite phones, faxes, radios, internet communications, backup control centers, hotlines, and etc.</w:t>
      </w:r>
    </w:p>
    <w:p w:rsidR="00C5770E" w:rsidRDefault="00C5770E" w:rsidP="00C5770E">
      <w:pPr>
        <w:rPr>
          <w:b/>
          <w:color w:val="000000"/>
          <w:u w:val="single"/>
        </w:rPr>
      </w:pPr>
      <w:r w:rsidRPr="00546213">
        <w:rPr>
          <w:b/>
          <w:color w:val="000000"/>
          <w:u w:val="single"/>
        </w:rPr>
        <w:t>ERCOT will test the SSRG Hotline and initiate a Hotline Test Call.</w:t>
      </w:r>
      <w:r>
        <w:rPr>
          <w:b/>
          <w:color w:val="000000"/>
          <w:u w:val="single"/>
        </w:rPr>
        <w:t xml:space="preserve"> Call will be made at 09:30 SSRG</w:t>
      </w:r>
      <w:ins w:id="0" w:author="STACY J WOZNY" w:date="2012-04-16T12:05:00Z">
        <w:r w:rsidR="00BF57A8">
          <w:rPr>
            <w:b/>
            <w:color w:val="000000"/>
            <w:u w:val="single"/>
          </w:rPr>
          <w:t xml:space="preserve"> </w:t>
        </w:r>
      </w:ins>
      <w:r>
        <w:rPr>
          <w:b/>
          <w:color w:val="000000"/>
          <w:u w:val="single"/>
        </w:rPr>
        <w:t>roll-call at 09:40</w:t>
      </w:r>
      <w:ins w:id="1" w:author="kblackmer" w:date="2010-02-04T10:35:00Z">
        <w:r>
          <w:rPr>
            <w:b/>
            <w:color w:val="000000"/>
            <w:u w:val="single"/>
          </w:rPr>
          <w:t xml:space="preserve"> </w:t>
        </w:r>
      </w:ins>
    </w:p>
    <w:p w:rsidR="00C5770E" w:rsidRDefault="00370D5F" w:rsidP="00370D5F">
      <w:pPr>
        <w:jc w:val="center"/>
        <w:rPr>
          <w:b/>
          <w:i/>
          <w:color w:val="FF0000"/>
          <w:u w:val="single"/>
        </w:rPr>
      </w:pPr>
      <w:r>
        <w:rPr>
          <w:b/>
          <w:color w:val="000000"/>
        </w:rPr>
        <w:br w:type="page"/>
      </w:r>
      <w:r w:rsidR="00C5770E" w:rsidRPr="004F4CD9">
        <w:rPr>
          <w:b/>
          <w:i/>
          <w:color w:val="FF0000"/>
          <w:u w:val="single"/>
        </w:rPr>
        <w:lastRenderedPageBreak/>
        <w:t>(</w:t>
      </w:r>
      <w:r w:rsidR="00C5770E">
        <w:rPr>
          <w:b/>
          <w:i/>
          <w:color w:val="FF0000"/>
          <w:u w:val="single"/>
        </w:rPr>
        <w:t>3</w:t>
      </w:r>
      <w:r w:rsidR="00C5770E" w:rsidRPr="004F4CD9">
        <w:rPr>
          <w:b/>
          <w:i/>
          <w:color w:val="FF0000"/>
          <w:u w:val="single"/>
        </w:rPr>
        <w:t xml:space="preserve"> Days Prior to Landfall)</w:t>
      </w:r>
    </w:p>
    <w:p w:rsidR="00C5770E" w:rsidRDefault="00C5770E" w:rsidP="00C5770E">
      <w:pPr>
        <w:ind w:left="720"/>
        <w:jc w:val="center"/>
        <w:rPr>
          <w:b/>
          <w:bCs/>
          <w:highlight w:val="yellow"/>
          <w:u w:val="single"/>
        </w:rPr>
      </w:pPr>
      <w:r>
        <w:rPr>
          <w:b/>
          <w:bCs/>
          <w:highlight w:val="yellow"/>
          <w:u w:val="single"/>
        </w:rPr>
        <w:t>1030</w:t>
      </w:r>
      <w:r w:rsidR="0067672B">
        <w:rPr>
          <w:b/>
          <w:bCs/>
          <w:highlight w:val="yellow"/>
          <w:u w:val="single"/>
        </w:rPr>
        <w:t>/ADVISORY</w:t>
      </w:r>
    </w:p>
    <w:p w:rsidR="0067672B" w:rsidRDefault="0067672B" w:rsidP="00C5770E">
      <w:pPr>
        <w:ind w:left="720"/>
        <w:jc w:val="center"/>
        <w:rPr>
          <w:b/>
          <w:bCs/>
        </w:rPr>
      </w:pPr>
      <w:r w:rsidRPr="00FE7981">
        <w:rPr>
          <w:b/>
          <w:bCs/>
          <w:highlight w:val="yellow"/>
        </w:rPr>
        <w:t>(</w:t>
      </w:r>
      <w:r w:rsidR="00D62EFC" w:rsidRPr="00FE7981">
        <w:rPr>
          <w:b/>
          <w:bCs/>
          <w:i/>
          <w:highlight w:val="yellow"/>
        </w:rPr>
        <w:t>1</w:t>
      </w:r>
      <w:r w:rsidR="00C5770E" w:rsidRPr="00FE7981">
        <w:rPr>
          <w:b/>
          <w:bCs/>
          <w:i/>
          <w:highlight w:val="yellow"/>
        </w:rPr>
        <w:t>030</w:t>
      </w:r>
      <w:r w:rsidR="00D62EFC" w:rsidRPr="00FE7981">
        <w:rPr>
          <w:b/>
          <w:bCs/>
          <w:i/>
          <w:highlight w:val="yellow"/>
        </w:rPr>
        <w:t xml:space="preserve"> Drill Time May 2</w:t>
      </w:r>
      <w:r w:rsidR="00C5770E" w:rsidRPr="00FE7981">
        <w:rPr>
          <w:b/>
          <w:bCs/>
          <w:i/>
          <w:highlight w:val="yellow"/>
        </w:rPr>
        <w:t>2</w:t>
      </w:r>
      <w:r w:rsidR="00C5770E" w:rsidRPr="00FE7981">
        <w:rPr>
          <w:b/>
          <w:bCs/>
          <w:i/>
          <w:highlight w:val="yellow"/>
          <w:vertAlign w:val="superscript"/>
        </w:rPr>
        <w:t>nd</w:t>
      </w:r>
      <w:r w:rsidR="00C5770E" w:rsidRPr="00FE7981">
        <w:rPr>
          <w:b/>
          <w:bCs/>
          <w:i/>
          <w:highlight w:val="yellow"/>
        </w:rPr>
        <w:t>)</w:t>
      </w:r>
      <w:r w:rsidR="00C5770E">
        <w:rPr>
          <w:b/>
          <w:bCs/>
          <w:i/>
        </w:rPr>
        <w:t xml:space="preserve"> </w:t>
      </w:r>
    </w:p>
    <w:p w:rsidR="0067672B" w:rsidRDefault="0067672B">
      <w:pPr>
        <w:rPr>
          <w:b/>
          <w:iCs/>
          <w:caps/>
        </w:rPr>
      </w:pPr>
    </w:p>
    <w:p w:rsidR="0067672B" w:rsidRPr="00150551" w:rsidRDefault="0067672B">
      <w:pPr>
        <w:jc w:val="both"/>
        <w:rPr>
          <w:u w:val="single"/>
        </w:rPr>
      </w:pPr>
      <w:r w:rsidRPr="00150551">
        <w:rPr>
          <w:u w:val="single"/>
        </w:rPr>
        <w:t>The T/S Desk makes a Hotline call to Transmission Operators.</w:t>
      </w:r>
    </w:p>
    <w:p w:rsidR="0067672B" w:rsidRPr="00150551" w:rsidRDefault="0067672B">
      <w:pPr>
        <w:jc w:val="both"/>
        <w:rPr>
          <w:u w:val="single"/>
        </w:rPr>
      </w:pPr>
    </w:p>
    <w:p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Script:  </w:t>
      </w:r>
      <w:r w:rsidRPr="00150551">
        <w:rPr>
          <w:iCs/>
          <w:caps/>
          <w:color w:val="FF0000"/>
          <w:u w:val="single"/>
        </w:rPr>
        <w:t xml:space="preserve">“ERCOT is conducting a drill.  All of the following instructions are for simulation and test purposes only.  No real-time action is to be taken. </w:t>
      </w:r>
    </w:p>
    <w:p w:rsidR="0067672B" w:rsidRDefault="0067672B">
      <w:pPr>
        <w:jc w:val="both"/>
        <w:rPr>
          <w:b/>
        </w:rPr>
      </w:pPr>
    </w:p>
    <w:p w:rsidR="0067672B" w:rsidRPr="002943DC" w:rsidRDefault="00455A58">
      <w:pPr>
        <w:jc w:val="both"/>
        <w:rPr>
          <w:bCs/>
        </w:rPr>
      </w:pPr>
      <w:r w:rsidRPr="002943DC">
        <w:t>“</w:t>
      </w:r>
      <w:r w:rsidR="0067672B" w:rsidRPr="002943DC">
        <w:t xml:space="preserve">This is the ERCOT System Operator.  ERCOT is issuing an Advisory.  The </w:t>
      </w:r>
      <w:r w:rsidR="0067672B" w:rsidRPr="002943DC">
        <w:rPr>
          <w:bCs/>
        </w:rPr>
        <w:t>National Hurricane Center</w:t>
      </w:r>
      <w:r w:rsidRPr="002943DC">
        <w:rPr>
          <w:bCs/>
        </w:rPr>
        <w:t xml:space="preserve"> has </w:t>
      </w:r>
      <w:r w:rsidR="0067672B" w:rsidRPr="002943DC">
        <w:rPr>
          <w:bCs/>
        </w:rPr>
        <w:t>issue</w:t>
      </w:r>
      <w:r w:rsidRPr="002943DC">
        <w:rPr>
          <w:bCs/>
        </w:rPr>
        <w:t>d</w:t>
      </w:r>
      <w:r w:rsidR="0067672B" w:rsidRPr="002943DC">
        <w:rPr>
          <w:bCs/>
        </w:rPr>
        <w:t xml:space="preserve"> an updated landfall projection </w:t>
      </w:r>
      <w:r w:rsidRPr="002943DC">
        <w:rPr>
          <w:bCs/>
        </w:rPr>
        <w:t>for</w:t>
      </w:r>
      <w:r w:rsidR="0067672B" w:rsidRPr="002943DC">
        <w:rPr>
          <w:bCs/>
        </w:rPr>
        <w:t xml:space="preserve"> </w:t>
      </w:r>
      <w:r w:rsidRPr="002943DC">
        <w:rPr>
          <w:bCs/>
        </w:rPr>
        <w:t>“</w:t>
      </w:r>
      <w:r w:rsidR="00E40397">
        <w:rPr>
          <w:bCs/>
        </w:rPr>
        <w:t xml:space="preserve">Hurricane </w:t>
      </w:r>
      <w:r w:rsidR="00C5770E">
        <w:rPr>
          <w:bCs/>
        </w:rPr>
        <w:t>May”</w:t>
      </w:r>
      <w:r w:rsidRPr="002943DC">
        <w:rPr>
          <w:bCs/>
        </w:rPr>
        <w:t>.</w:t>
      </w:r>
    </w:p>
    <w:p w:rsidR="00C5770E" w:rsidRPr="00C5770E" w:rsidRDefault="00C5770E" w:rsidP="00C5770E">
      <w:r w:rsidRPr="00C5770E">
        <w:t>Hurricane May is a minimal Category 5 hurricane with winds measured at 156 mph.  Hurricane models have shifted landfall probabilities to the Mid-Texas coastline. A Hurricane Watch has been issued for the Texas coast from Brownsville to Port Arthur.  Predictions indicate a 10% probability of landfall within the next 72 hours at Freeport, a 20% probability at Port Lavaca and a 10% probability at Corpus Christi.</w:t>
      </w:r>
      <w:r w:rsidR="009E3BCD">
        <w:t>”</w:t>
      </w:r>
    </w:p>
    <w:p w:rsidR="00E967EE" w:rsidRPr="002943DC" w:rsidRDefault="00E967EE" w:rsidP="00E967EE">
      <w:pPr>
        <w:jc w:val="both"/>
      </w:pPr>
    </w:p>
    <w:p w:rsidR="009E3BCD" w:rsidRPr="00AD7019" w:rsidRDefault="009E3BCD" w:rsidP="009E3BCD">
      <w:pPr>
        <w:tabs>
          <w:tab w:val="left" w:pos="72"/>
          <w:tab w:val="left" w:pos="360"/>
        </w:tabs>
        <w:rPr>
          <w:b/>
          <w:i/>
        </w:rPr>
      </w:pPr>
      <w:r>
        <w:tab/>
      </w:r>
      <w:r w:rsidRPr="00AD7019">
        <w:rPr>
          <w:b/>
          <w:i/>
        </w:rPr>
        <w:t>TOs are instructed to:</w:t>
      </w:r>
    </w:p>
    <w:p w:rsidR="009E3BCD" w:rsidRPr="006571CF" w:rsidRDefault="009E3BCD" w:rsidP="009E3BCD">
      <w:pPr>
        <w:numPr>
          <w:ilvl w:val="0"/>
          <w:numId w:val="12"/>
        </w:numPr>
        <w:tabs>
          <w:tab w:val="left" w:pos="72"/>
          <w:tab w:val="left" w:pos="360"/>
        </w:tabs>
      </w:pPr>
      <w:r w:rsidRPr="006571CF">
        <w:t xml:space="preserve">Review </w:t>
      </w:r>
      <w:r>
        <w:t>p</w:t>
      </w:r>
      <w:r w:rsidRPr="006571CF">
        <w:t>lanned and existing transmission outages to be withdrawn and/or restored.</w:t>
      </w:r>
    </w:p>
    <w:p w:rsidR="009E3BCD" w:rsidRDefault="009E3BCD" w:rsidP="009E3BCD">
      <w:pPr>
        <w:numPr>
          <w:ilvl w:val="0"/>
          <w:numId w:val="12"/>
        </w:numPr>
        <w:tabs>
          <w:tab w:val="left" w:pos="72"/>
          <w:tab w:val="left" w:pos="360"/>
        </w:tabs>
      </w:pPr>
      <w:r w:rsidRPr="006571CF">
        <w:t>Review emergency operating procedures, evacuation plans, and the possible need to staff backup facilities.</w:t>
      </w:r>
    </w:p>
    <w:p w:rsidR="009E3BCD" w:rsidRPr="00AD7019" w:rsidRDefault="009E3BCD" w:rsidP="009E3BCD">
      <w:pPr>
        <w:numPr>
          <w:ilvl w:val="0"/>
          <w:numId w:val="12"/>
        </w:numPr>
        <w:tabs>
          <w:tab w:val="left" w:pos="72"/>
          <w:tab w:val="left" w:pos="360"/>
        </w:tabs>
      </w:pPr>
      <w:r w:rsidRPr="00AD7019">
        <w:t>Test communication with other TDSPs and QSEs prior to the hurricane making landfall.</w:t>
      </w:r>
    </w:p>
    <w:p w:rsidR="00447340" w:rsidRPr="002943DC" w:rsidRDefault="00447340" w:rsidP="00BA1F5B">
      <w:pPr>
        <w:numPr>
          <w:ilvl w:val="0"/>
          <w:numId w:val="12"/>
        </w:numPr>
        <w:jc w:val="both"/>
      </w:pPr>
      <w:r w:rsidRPr="002943DC">
        <w:t xml:space="preserve">TOs/TDSPs </w:t>
      </w:r>
      <w:r w:rsidR="00E967EE" w:rsidRPr="002943DC">
        <w:t xml:space="preserve">are </w:t>
      </w:r>
      <w:r w:rsidRPr="002943DC">
        <w:t xml:space="preserve">to file/update DOE Form 417 </w:t>
      </w:r>
    </w:p>
    <w:p w:rsidR="0067672B" w:rsidRPr="002943DC" w:rsidRDefault="0067672B" w:rsidP="00BA1F5B">
      <w:pPr>
        <w:ind w:firstLine="720"/>
        <w:jc w:val="both"/>
      </w:pPr>
      <w:r w:rsidRPr="002943DC">
        <w:t>ERCOT Drill Fax Number:  512-248-3887</w:t>
      </w:r>
    </w:p>
    <w:p w:rsidR="0067672B" w:rsidRDefault="0067672B">
      <w:pPr>
        <w:jc w:val="both"/>
        <w:rPr>
          <w:b/>
        </w:rPr>
      </w:pPr>
    </w:p>
    <w:p w:rsidR="0067672B" w:rsidRPr="00150551" w:rsidRDefault="0067672B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9E3BCD" w:rsidRDefault="009E3BCD" w:rsidP="00DC19CD">
      <w:pPr>
        <w:rPr>
          <w:u w:val="single"/>
        </w:rPr>
      </w:pPr>
    </w:p>
    <w:p w:rsidR="0067672B" w:rsidRPr="00150551" w:rsidRDefault="0067672B" w:rsidP="00DC19CD">
      <w:pPr>
        <w:rPr>
          <w:u w:val="single"/>
        </w:rPr>
      </w:pPr>
      <w:r w:rsidRPr="00150551">
        <w:rPr>
          <w:u w:val="single"/>
        </w:rPr>
        <w:t xml:space="preserve">The </w:t>
      </w:r>
      <w:r w:rsidR="009E3BCD">
        <w:rPr>
          <w:u w:val="single"/>
        </w:rPr>
        <w:t xml:space="preserve">Real Time </w:t>
      </w:r>
      <w:r w:rsidRPr="00150551">
        <w:rPr>
          <w:u w:val="single"/>
        </w:rPr>
        <w:t>Desk makes a Hotline call to QSEs.</w:t>
      </w:r>
    </w:p>
    <w:p w:rsidR="0067672B" w:rsidRPr="00150551" w:rsidRDefault="0067672B">
      <w:pPr>
        <w:jc w:val="both"/>
        <w:rPr>
          <w:u w:val="single"/>
        </w:rPr>
      </w:pPr>
    </w:p>
    <w:p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Script:  </w:t>
      </w:r>
      <w:r w:rsidRPr="00150551">
        <w:rPr>
          <w:iCs/>
          <w:caps/>
          <w:color w:val="FF0000"/>
          <w:u w:val="single"/>
        </w:rPr>
        <w:t xml:space="preserve">“ERCOT is conducting a drill.  All of the following instructions are for simulation and test purposes only.  No real-time action is to be taken. </w:t>
      </w:r>
    </w:p>
    <w:p w:rsidR="0067672B" w:rsidRDefault="0067672B">
      <w:pPr>
        <w:jc w:val="both"/>
        <w:rPr>
          <w:b/>
        </w:rPr>
      </w:pPr>
    </w:p>
    <w:p w:rsidR="009E3BCD" w:rsidRPr="002943DC" w:rsidRDefault="009E3BCD" w:rsidP="009E3BCD">
      <w:pPr>
        <w:jc w:val="both"/>
        <w:rPr>
          <w:bCs/>
        </w:rPr>
      </w:pPr>
      <w:r w:rsidRPr="002943DC">
        <w:t xml:space="preserve">“This is the ERCOT System Operator.  ERCOT is issuing an Advisory.  The </w:t>
      </w:r>
      <w:r w:rsidRPr="002943DC">
        <w:rPr>
          <w:bCs/>
        </w:rPr>
        <w:t>National Hurricane Center has issued an updated landfall projection for “</w:t>
      </w:r>
      <w:r>
        <w:rPr>
          <w:bCs/>
        </w:rPr>
        <w:t>Hurricane May”</w:t>
      </w:r>
      <w:r w:rsidRPr="002943DC">
        <w:rPr>
          <w:bCs/>
        </w:rPr>
        <w:t>.</w:t>
      </w:r>
    </w:p>
    <w:p w:rsidR="009E3BCD" w:rsidRPr="00C5770E" w:rsidRDefault="009E3BCD" w:rsidP="009E3BCD">
      <w:r w:rsidRPr="00C5770E">
        <w:t>Hurricane May is a minimal Category 5 hurricane with winds measured at 156 mph.  Hurricane models have shifted landfall probabilities to the Mid-Texas coastline. A Hurricane Watch has been issued for the Texas coast from Brownsville to Port Arthur.  Predictions indicate a 10% probability of landfall within the next 72 hours at Freeport, a 20% probability at Port Lavaca and a 10% probability at Corpus Christi.</w:t>
      </w:r>
      <w:r>
        <w:t>”</w:t>
      </w:r>
    </w:p>
    <w:p w:rsidR="009E3BCD" w:rsidRDefault="009E3BCD">
      <w:pPr>
        <w:jc w:val="both"/>
      </w:pPr>
    </w:p>
    <w:p w:rsidR="009E3BCD" w:rsidRPr="00DF13BA" w:rsidRDefault="009E3BCD" w:rsidP="00FE7981">
      <w:pPr>
        <w:tabs>
          <w:tab w:val="left" w:pos="360"/>
          <w:tab w:val="left" w:pos="1080"/>
        </w:tabs>
        <w:rPr>
          <w:b/>
          <w:i/>
          <w:color w:val="FF0000"/>
        </w:rPr>
      </w:pPr>
      <w:r w:rsidRPr="00DF13BA">
        <w:rPr>
          <w:b/>
          <w:i/>
        </w:rPr>
        <w:t>QSEs are instructed to:</w:t>
      </w:r>
    </w:p>
    <w:p w:rsidR="009E3BCD" w:rsidRPr="006571CF" w:rsidRDefault="009E3BCD" w:rsidP="009E3BCD">
      <w:pPr>
        <w:numPr>
          <w:ilvl w:val="0"/>
          <w:numId w:val="17"/>
        </w:numPr>
        <w:tabs>
          <w:tab w:val="left" w:pos="72"/>
          <w:tab w:val="left" w:pos="360"/>
        </w:tabs>
        <w:ind w:left="720"/>
      </w:pPr>
      <w:r w:rsidRPr="006571CF">
        <w:t>Review fuel supplies and notify ERCOT of any known or anticipated fuel restrictions.</w:t>
      </w:r>
    </w:p>
    <w:p w:rsidR="009E3BCD" w:rsidRPr="006571CF" w:rsidRDefault="009E3BCD" w:rsidP="009E3BCD">
      <w:pPr>
        <w:numPr>
          <w:ilvl w:val="0"/>
          <w:numId w:val="17"/>
        </w:numPr>
        <w:tabs>
          <w:tab w:val="left" w:pos="72"/>
          <w:tab w:val="left" w:pos="360"/>
        </w:tabs>
        <w:ind w:left="720"/>
      </w:pPr>
      <w:r w:rsidRPr="006571CF">
        <w:t>Review Planned Resource outages and consider delaying maintenance.</w:t>
      </w:r>
    </w:p>
    <w:p w:rsidR="009E3BCD" w:rsidRPr="006571CF" w:rsidRDefault="009E3BCD" w:rsidP="009E3BCD">
      <w:pPr>
        <w:numPr>
          <w:ilvl w:val="0"/>
          <w:numId w:val="17"/>
        </w:numPr>
        <w:tabs>
          <w:tab w:val="left" w:pos="72"/>
          <w:tab w:val="left" w:pos="360"/>
        </w:tabs>
        <w:ind w:left="720"/>
      </w:pPr>
      <w:r w:rsidRPr="006571CF">
        <w:t>Review emergency operating procedures and notify ERCOT of any changes or conditions that could affect System Reliability.</w:t>
      </w:r>
    </w:p>
    <w:p w:rsidR="009E3BCD" w:rsidRDefault="009E3BCD" w:rsidP="009E3BCD">
      <w:pPr>
        <w:numPr>
          <w:ilvl w:val="0"/>
          <w:numId w:val="17"/>
        </w:numPr>
        <w:tabs>
          <w:tab w:val="left" w:pos="72"/>
          <w:tab w:val="left" w:pos="360"/>
        </w:tabs>
        <w:ind w:left="720"/>
      </w:pPr>
      <w:r w:rsidRPr="006571CF">
        <w:t>Direct plant operators to prepare for projected severe weather conditions and review procedures for operating in the lead due to possible high voltage concerns.</w:t>
      </w:r>
    </w:p>
    <w:p w:rsidR="009E3BCD" w:rsidRPr="00DF13BA" w:rsidRDefault="009E3BCD" w:rsidP="009E3BCD">
      <w:pPr>
        <w:numPr>
          <w:ilvl w:val="0"/>
          <w:numId w:val="17"/>
        </w:numPr>
        <w:tabs>
          <w:tab w:val="left" w:pos="72"/>
          <w:tab w:val="left" w:pos="360"/>
        </w:tabs>
        <w:ind w:left="720"/>
      </w:pPr>
      <w:r w:rsidRPr="00DF13BA">
        <w:t>Notify ERCOT if relocating personnel to Backup Control Centers.</w:t>
      </w:r>
    </w:p>
    <w:p w:rsidR="009E3BCD" w:rsidRDefault="009E3BCD" w:rsidP="009E3BCD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 xml:space="preserve"> </w:t>
      </w:r>
    </w:p>
    <w:p w:rsidR="0067672B" w:rsidRPr="00150551" w:rsidRDefault="0067672B" w:rsidP="009E3BCD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4B77CE" w:rsidRDefault="00BF6B4D" w:rsidP="004B77CE">
      <w:pPr>
        <w:ind w:left="720"/>
        <w:jc w:val="center"/>
        <w:rPr>
          <w:b/>
          <w:u w:val="single"/>
        </w:rPr>
      </w:pPr>
      <w:r>
        <w:rPr>
          <w:b/>
        </w:rPr>
        <w:br w:type="page"/>
      </w:r>
      <w:r w:rsidR="004B77CE" w:rsidRPr="004F4CD9">
        <w:rPr>
          <w:b/>
          <w:i/>
          <w:color w:val="FF0000"/>
          <w:u w:val="single"/>
        </w:rPr>
        <w:lastRenderedPageBreak/>
        <w:t>(</w:t>
      </w:r>
      <w:r w:rsidR="004B77CE">
        <w:rPr>
          <w:b/>
          <w:i/>
          <w:color w:val="FF0000"/>
          <w:u w:val="single"/>
        </w:rPr>
        <w:t>2</w:t>
      </w:r>
      <w:r w:rsidR="004B77CE" w:rsidRPr="004F4CD9">
        <w:rPr>
          <w:b/>
          <w:i/>
          <w:color w:val="FF0000"/>
          <w:u w:val="single"/>
        </w:rPr>
        <w:t xml:space="preserve"> Days Prior to Landfall)</w:t>
      </w:r>
      <w:r w:rsidR="004B77CE">
        <w:rPr>
          <w:b/>
          <w:u w:val="single"/>
        </w:rPr>
        <w:t xml:space="preserve"> </w:t>
      </w:r>
    </w:p>
    <w:p w:rsidR="004B77CE" w:rsidRPr="004B77CE" w:rsidRDefault="004B77CE" w:rsidP="004B77CE">
      <w:pPr>
        <w:ind w:left="720"/>
        <w:jc w:val="center"/>
        <w:rPr>
          <w:b/>
          <w:highlight w:val="yellow"/>
          <w:u w:val="single"/>
        </w:rPr>
      </w:pPr>
      <w:r w:rsidRPr="004B77CE">
        <w:rPr>
          <w:b/>
          <w:highlight w:val="yellow"/>
          <w:u w:val="single"/>
        </w:rPr>
        <w:t xml:space="preserve">Update on Hurricane May </w:t>
      </w:r>
    </w:p>
    <w:p w:rsidR="004B77CE" w:rsidRPr="00E01874" w:rsidRDefault="004B77CE" w:rsidP="004B77CE">
      <w:pPr>
        <w:ind w:left="720"/>
        <w:jc w:val="center"/>
        <w:rPr>
          <w:b/>
          <w:i/>
        </w:rPr>
      </w:pPr>
      <w:r w:rsidRPr="00FE7981">
        <w:rPr>
          <w:b/>
          <w:highlight w:val="yellow"/>
        </w:rPr>
        <w:t>(</w:t>
      </w:r>
      <w:r w:rsidRPr="00FE7981">
        <w:rPr>
          <w:b/>
          <w:i/>
          <w:highlight w:val="yellow"/>
        </w:rPr>
        <w:t>1300 Drill Time May 22nd)</w:t>
      </w:r>
    </w:p>
    <w:p w:rsidR="0067672B" w:rsidRDefault="0067672B" w:rsidP="004B77CE">
      <w:pPr>
        <w:jc w:val="center"/>
        <w:rPr>
          <w:b/>
          <w:iCs/>
          <w:caps/>
        </w:rPr>
      </w:pPr>
    </w:p>
    <w:p w:rsidR="0067672B" w:rsidRPr="00150551" w:rsidRDefault="0067672B">
      <w:pPr>
        <w:jc w:val="both"/>
        <w:rPr>
          <w:u w:val="single"/>
        </w:rPr>
      </w:pPr>
      <w:r w:rsidRPr="00150551">
        <w:rPr>
          <w:u w:val="single"/>
        </w:rPr>
        <w:t xml:space="preserve">The T/S Desk makes a Hotline call to Transmission Operators </w:t>
      </w:r>
    </w:p>
    <w:p w:rsidR="0067672B" w:rsidRPr="00150551" w:rsidRDefault="0067672B">
      <w:pPr>
        <w:jc w:val="both"/>
      </w:pPr>
    </w:p>
    <w:p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“Script:  </w:t>
      </w:r>
      <w:r w:rsidRPr="00150551">
        <w:rPr>
          <w:iCs/>
          <w:caps/>
          <w:color w:val="FF0000"/>
          <w:u w:val="single"/>
        </w:rPr>
        <w:t xml:space="preserve">“ERCOT is conducting a drill.  All of the following instructions are for simulation and test purposes only.  No real-time action is to be taken. </w:t>
      </w:r>
    </w:p>
    <w:p w:rsidR="0067672B" w:rsidRDefault="0067672B">
      <w:pPr>
        <w:jc w:val="both"/>
        <w:rPr>
          <w:b/>
        </w:rPr>
      </w:pPr>
    </w:p>
    <w:p w:rsidR="00642982" w:rsidRPr="002943DC" w:rsidRDefault="0067672B" w:rsidP="00642982">
      <w:pPr>
        <w:jc w:val="both"/>
        <w:rPr>
          <w:bCs/>
        </w:rPr>
      </w:pPr>
      <w:r w:rsidRPr="002943DC">
        <w:t xml:space="preserve">This is the ERCOT System Operator.  </w:t>
      </w:r>
      <w:r w:rsidR="008C58A0">
        <w:t>“</w:t>
      </w:r>
      <w:r w:rsidR="00642982" w:rsidRPr="002943DC">
        <w:t xml:space="preserve">The </w:t>
      </w:r>
      <w:r w:rsidR="00642982" w:rsidRPr="002943DC">
        <w:rPr>
          <w:bCs/>
        </w:rPr>
        <w:t>National Hurricane Center has issued an updated landfall projection for “</w:t>
      </w:r>
      <w:r w:rsidR="00642982">
        <w:rPr>
          <w:bCs/>
        </w:rPr>
        <w:t>Hurricane May”</w:t>
      </w:r>
      <w:r w:rsidR="00642982" w:rsidRPr="002943DC">
        <w:rPr>
          <w:bCs/>
        </w:rPr>
        <w:t>.</w:t>
      </w:r>
    </w:p>
    <w:p w:rsidR="008C58A0" w:rsidRDefault="004B77CE" w:rsidP="00DC19CD">
      <w:r w:rsidRPr="004B77CE">
        <w:t>Hurricane May is moving NW @ 15 MPH.  Hurricane May has become a dangerous Category 5 hurricane with winds at 159 mph.  A Hurricane Watch remains in effect for the Texas coast from Brownsville to Port Arthur.   A Hurricane Warning has been issued for the Texas coast from Corpus Christi to Galveston. Predictions now indicate a 20% probability of landfall at Freeport, a 40% probability at Port Lavaca and a 20% probability at Corpus Christi within the next 48 hours</w:t>
      </w:r>
      <w:r>
        <w:t>.</w:t>
      </w:r>
      <w:r w:rsidR="00DC19CD" w:rsidRPr="002943DC">
        <w:t xml:space="preserve"> </w:t>
      </w:r>
      <w:r w:rsidR="008C58A0">
        <w:t xml:space="preserve">The latest path forecast for </w:t>
      </w:r>
      <w:r w:rsidR="008C58A0" w:rsidRPr="008E7DEE">
        <w:t xml:space="preserve">Hurricane </w:t>
      </w:r>
      <w:r>
        <w:t xml:space="preserve">May </w:t>
      </w:r>
      <w:r w:rsidR="008C58A0">
        <w:t>shows it will move north along the I35 corridor.  All Transmission Operators are to take appropriate action in the projected path of the storm.</w:t>
      </w:r>
      <w:r>
        <w:t>”</w:t>
      </w:r>
      <w:r w:rsidR="008C58A0">
        <w:t xml:space="preserve"> </w:t>
      </w:r>
    </w:p>
    <w:p w:rsidR="008C58A0" w:rsidRDefault="008C58A0" w:rsidP="00DC19CD"/>
    <w:p w:rsidR="004B77CE" w:rsidRPr="00AD7019" w:rsidRDefault="004B77CE" w:rsidP="004B77CE">
      <w:pPr>
        <w:tabs>
          <w:tab w:val="left" w:pos="72"/>
          <w:tab w:val="left" w:pos="360"/>
        </w:tabs>
        <w:rPr>
          <w:b/>
          <w:i/>
        </w:rPr>
      </w:pPr>
      <w:r w:rsidRPr="00AD7019">
        <w:rPr>
          <w:b/>
          <w:i/>
        </w:rPr>
        <w:t>TOs are instructed to</w:t>
      </w:r>
      <w:r>
        <w:rPr>
          <w:b/>
          <w:i/>
        </w:rPr>
        <w:t xml:space="preserve"> continue</w:t>
      </w:r>
      <w:r w:rsidRPr="00AD7019">
        <w:rPr>
          <w:b/>
          <w:i/>
        </w:rPr>
        <w:t>:</w:t>
      </w:r>
    </w:p>
    <w:p w:rsidR="004B77CE" w:rsidRDefault="004B77CE" w:rsidP="004B77CE">
      <w:pPr>
        <w:numPr>
          <w:ilvl w:val="0"/>
          <w:numId w:val="17"/>
        </w:numPr>
        <w:tabs>
          <w:tab w:val="left" w:pos="72"/>
          <w:tab w:val="left" w:pos="360"/>
        </w:tabs>
        <w:ind w:left="720"/>
      </w:pPr>
      <w:r>
        <w:t xml:space="preserve">Reviewing the items listed under the Advisory. </w:t>
      </w:r>
    </w:p>
    <w:p w:rsidR="004B77CE" w:rsidRPr="00DF13BA" w:rsidRDefault="004B77CE" w:rsidP="004B77CE">
      <w:pPr>
        <w:numPr>
          <w:ilvl w:val="0"/>
          <w:numId w:val="17"/>
        </w:numPr>
        <w:tabs>
          <w:tab w:val="left" w:pos="72"/>
          <w:tab w:val="left" w:pos="360"/>
        </w:tabs>
        <w:ind w:left="720"/>
      </w:pPr>
      <w:r w:rsidRPr="00DF13BA">
        <w:t>Notify ERCOT if relocating personnel to Backup Control Centers.</w:t>
      </w:r>
    </w:p>
    <w:p w:rsidR="0067672B" w:rsidRDefault="0067672B">
      <w:pPr>
        <w:rPr>
          <w:b/>
        </w:rPr>
      </w:pPr>
    </w:p>
    <w:p w:rsidR="0067672B" w:rsidRPr="00150551" w:rsidRDefault="0067672B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67672B" w:rsidRPr="00150551" w:rsidRDefault="0067672B">
      <w:pPr>
        <w:rPr>
          <w:iCs/>
          <w:caps/>
        </w:rPr>
      </w:pPr>
    </w:p>
    <w:p w:rsidR="0067672B" w:rsidRPr="00150551" w:rsidRDefault="0067672B">
      <w:pPr>
        <w:jc w:val="both"/>
        <w:rPr>
          <w:u w:val="single"/>
        </w:rPr>
      </w:pPr>
      <w:r w:rsidRPr="00150551">
        <w:rPr>
          <w:u w:val="single"/>
        </w:rPr>
        <w:t xml:space="preserve">The </w:t>
      </w:r>
      <w:r w:rsidR="004B77CE">
        <w:rPr>
          <w:u w:val="single"/>
        </w:rPr>
        <w:t xml:space="preserve">Real Time </w:t>
      </w:r>
      <w:r w:rsidRPr="00150551">
        <w:rPr>
          <w:u w:val="single"/>
        </w:rPr>
        <w:t>Desk makes a Hotline call to QSEs</w:t>
      </w:r>
    </w:p>
    <w:p w:rsidR="0067672B" w:rsidRPr="00150551" w:rsidRDefault="0067672B">
      <w:pPr>
        <w:jc w:val="both"/>
        <w:rPr>
          <w:u w:val="single"/>
        </w:rPr>
      </w:pPr>
    </w:p>
    <w:p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“Script:  </w:t>
      </w:r>
      <w:r w:rsidRPr="00150551">
        <w:rPr>
          <w:iCs/>
          <w:caps/>
          <w:color w:val="FF0000"/>
          <w:u w:val="single"/>
        </w:rPr>
        <w:t xml:space="preserve">“ERCOT is conducting a drill.  All of the following instructions are for simulation and test purposes only.  No real-time action is to be taken. </w:t>
      </w:r>
    </w:p>
    <w:p w:rsidR="0067672B" w:rsidRDefault="0067672B">
      <w:pPr>
        <w:jc w:val="both"/>
        <w:rPr>
          <w:b/>
        </w:rPr>
      </w:pPr>
      <w:r>
        <w:rPr>
          <w:b/>
        </w:rPr>
        <w:t xml:space="preserve"> </w:t>
      </w:r>
    </w:p>
    <w:p w:rsidR="00642982" w:rsidRPr="002943DC" w:rsidRDefault="00842AF4" w:rsidP="00642982">
      <w:pPr>
        <w:jc w:val="both"/>
        <w:rPr>
          <w:bCs/>
        </w:rPr>
      </w:pPr>
      <w:r w:rsidRPr="002943DC">
        <w:t xml:space="preserve">This is the ERCOT System Operator.  </w:t>
      </w:r>
      <w:r>
        <w:t>“</w:t>
      </w:r>
      <w:r w:rsidR="00642982" w:rsidRPr="002943DC">
        <w:t xml:space="preserve">The </w:t>
      </w:r>
      <w:r w:rsidR="00642982" w:rsidRPr="002943DC">
        <w:rPr>
          <w:bCs/>
        </w:rPr>
        <w:t>National Hurricane Center has issued an updated landfall projection for “</w:t>
      </w:r>
      <w:r w:rsidR="00642982">
        <w:rPr>
          <w:bCs/>
        </w:rPr>
        <w:t>Hurricane May”</w:t>
      </w:r>
      <w:r w:rsidR="00642982" w:rsidRPr="002943DC">
        <w:rPr>
          <w:bCs/>
        </w:rPr>
        <w:t>.</w:t>
      </w:r>
    </w:p>
    <w:p w:rsidR="00842AF4" w:rsidRDefault="00842AF4" w:rsidP="00842AF4">
      <w:r w:rsidRPr="004B77CE">
        <w:t>Hurricane May is moving NW @ 15 MPH.  Hurricane May has become a dangerous Category 5 hurricane with winds at 159 mph.  A Hurricane Watch remains in effect for the Texas coast from Brownsville to Port Arthur.   A Hurricane Warning has been issued for the Texas coast from Corpus Christi to Galveston. Predictions now indicate a 20% probability of landfall at Freeport, a 40% probability at Port Lavaca and a 20% probability at Corpus Christi within the next 48 hours</w:t>
      </w:r>
      <w:r>
        <w:t>.</w:t>
      </w:r>
      <w:r w:rsidRPr="002943DC">
        <w:t xml:space="preserve"> </w:t>
      </w:r>
      <w:r>
        <w:t xml:space="preserve">The latest path forecast for </w:t>
      </w:r>
      <w:r w:rsidRPr="008E7DEE">
        <w:t xml:space="preserve">Hurricane </w:t>
      </w:r>
      <w:r>
        <w:t xml:space="preserve">May shows it will move north along the I35 corridor.  All Transmission Operators are to take appropriate action in the projected path of the storm.” </w:t>
      </w:r>
    </w:p>
    <w:p w:rsidR="0067672B" w:rsidRPr="002943DC" w:rsidRDefault="0067672B">
      <w:pPr>
        <w:jc w:val="both"/>
      </w:pPr>
    </w:p>
    <w:p w:rsidR="00AC678A" w:rsidRPr="00DF13BA" w:rsidRDefault="00AC678A" w:rsidP="0030500B">
      <w:pPr>
        <w:tabs>
          <w:tab w:val="left" w:pos="360"/>
          <w:tab w:val="left" w:pos="1080"/>
        </w:tabs>
        <w:rPr>
          <w:b/>
          <w:i/>
          <w:color w:val="FF0000"/>
        </w:rPr>
      </w:pPr>
      <w:r w:rsidRPr="00DF13BA">
        <w:rPr>
          <w:b/>
          <w:i/>
        </w:rPr>
        <w:t>QSEs are instructed to</w:t>
      </w:r>
      <w:r>
        <w:rPr>
          <w:b/>
          <w:i/>
        </w:rPr>
        <w:t xml:space="preserve"> continue</w:t>
      </w:r>
      <w:r w:rsidRPr="00DF13BA">
        <w:rPr>
          <w:b/>
          <w:i/>
        </w:rPr>
        <w:t>:</w:t>
      </w:r>
    </w:p>
    <w:p w:rsidR="00AC678A" w:rsidRDefault="00AC678A" w:rsidP="00AC678A">
      <w:pPr>
        <w:numPr>
          <w:ilvl w:val="0"/>
          <w:numId w:val="17"/>
        </w:numPr>
        <w:tabs>
          <w:tab w:val="left" w:pos="72"/>
          <w:tab w:val="left" w:pos="360"/>
        </w:tabs>
        <w:ind w:left="720"/>
      </w:pPr>
      <w:r>
        <w:t xml:space="preserve">Reviewing the items listed under the Advisory. </w:t>
      </w:r>
    </w:p>
    <w:p w:rsidR="00AC678A" w:rsidRDefault="00AC678A" w:rsidP="00AC678A">
      <w:pPr>
        <w:numPr>
          <w:ilvl w:val="0"/>
          <w:numId w:val="17"/>
        </w:numPr>
        <w:tabs>
          <w:tab w:val="left" w:pos="72"/>
          <w:tab w:val="left" w:pos="360"/>
        </w:tabs>
        <w:ind w:left="720"/>
      </w:pPr>
      <w:r w:rsidRPr="00DF13BA">
        <w:t>Notify ERCOT if relocating personnel to Backup Control Centers.</w:t>
      </w:r>
    </w:p>
    <w:p w:rsidR="0067672B" w:rsidRDefault="0067672B">
      <w:pPr>
        <w:jc w:val="both"/>
        <w:rPr>
          <w:b/>
        </w:rPr>
      </w:pPr>
    </w:p>
    <w:p w:rsidR="0067672B" w:rsidRPr="00150551" w:rsidRDefault="0067672B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842AF4" w:rsidRDefault="00BF6B4D" w:rsidP="00842AF4">
      <w:pPr>
        <w:ind w:left="720"/>
        <w:jc w:val="center"/>
        <w:rPr>
          <w:b/>
          <w:u w:val="single"/>
        </w:rPr>
      </w:pPr>
      <w:r>
        <w:rPr>
          <w:b/>
          <w:bCs/>
          <w:highlight w:val="yellow"/>
          <w:u w:val="single"/>
        </w:rPr>
        <w:br w:type="page"/>
      </w:r>
      <w:r w:rsidR="00842AF4" w:rsidRPr="004F4CD9">
        <w:rPr>
          <w:b/>
          <w:i/>
          <w:color w:val="FF0000"/>
          <w:u w:val="single"/>
        </w:rPr>
        <w:lastRenderedPageBreak/>
        <w:t>(</w:t>
      </w:r>
      <w:r w:rsidR="00842AF4">
        <w:rPr>
          <w:b/>
          <w:i/>
          <w:color w:val="FF0000"/>
          <w:u w:val="single"/>
        </w:rPr>
        <w:t>1 Day</w:t>
      </w:r>
      <w:r w:rsidR="00842AF4" w:rsidRPr="004F4CD9">
        <w:rPr>
          <w:b/>
          <w:i/>
          <w:color w:val="FF0000"/>
          <w:u w:val="single"/>
        </w:rPr>
        <w:t xml:space="preserve"> Prior to Landfall)</w:t>
      </w:r>
      <w:r w:rsidR="00842AF4">
        <w:rPr>
          <w:b/>
          <w:u w:val="single"/>
        </w:rPr>
        <w:t xml:space="preserve"> </w:t>
      </w:r>
    </w:p>
    <w:p w:rsidR="00842AF4" w:rsidRPr="007B6D92" w:rsidRDefault="00842AF4" w:rsidP="00842AF4">
      <w:pPr>
        <w:ind w:left="720"/>
        <w:jc w:val="center"/>
        <w:rPr>
          <w:b/>
          <w:highlight w:val="yellow"/>
          <w:u w:val="single"/>
        </w:rPr>
      </w:pPr>
      <w:r w:rsidRPr="007B6D92">
        <w:rPr>
          <w:b/>
          <w:highlight w:val="yellow"/>
          <w:u w:val="single"/>
        </w:rPr>
        <w:t>1530 / WATCH</w:t>
      </w:r>
    </w:p>
    <w:p w:rsidR="00842AF4" w:rsidRPr="00A562EA" w:rsidRDefault="00842AF4" w:rsidP="00842AF4">
      <w:pPr>
        <w:ind w:left="720"/>
        <w:jc w:val="center"/>
        <w:rPr>
          <w:b/>
          <w:i/>
        </w:rPr>
      </w:pPr>
      <w:r w:rsidRPr="00FE7981">
        <w:rPr>
          <w:b/>
          <w:i/>
          <w:highlight w:val="yellow"/>
        </w:rPr>
        <w:t>(1530 Drill Time May 22nd)</w:t>
      </w:r>
    </w:p>
    <w:p w:rsidR="00642982" w:rsidRDefault="00642982" w:rsidP="00842AF4">
      <w:pPr>
        <w:jc w:val="both"/>
        <w:rPr>
          <w:u w:val="single"/>
        </w:rPr>
      </w:pPr>
    </w:p>
    <w:p w:rsidR="00842AF4" w:rsidRDefault="00842AF4" w:rsidP="00842AF4">
      <w:pPr>
        <w:jc w:val="both"/>
        <w:rPr>
          <w:u w:val="single"/>
        </w:rPr>
      </w:pPr>
      <w:r w:rsidRPr="00150551">
        <w:rPr>
          <w:u w:val="single"/>
        </w:rPr>
        <w:t xml:space="preserve">The T/S Desk makes a Hotline call to Transmission Operators </w:t>
      </w:r>
    </w:p>
    <w:p w:rsidR="00642982" w:rsidRPr="00150551" w:rsidRDefault="00642982" w:rsidP="00842AF4">
      <w:pPr>
        <w:jc w:val="both"/>
        <w:rPr>
          <w:u w:val="single"/>
        </w:rPr>
      </w:pPr>
    </w:p>
    <w:p w:rsidR="00842AF4" w:rsidRPr="00150551" w:rsidRDefault="00842AF4" w:rsidP="00842AF4">
      <w:pPr>
        <w:rPr>
          <w:iCs/>
          <w:caps/>
          <w:color w:val="FF0000"/>
          <w:u w:val="single"/>
        </w:rPr>
      </w:pPr>
      <w:r w:rsidRPr="00150551">
        <w:t xml:space="preserve">“Script:  </w:t>
      </w:r>
      <w:r w:rsidRPr="00150551">
        <w:rPr>
          <w:iCs/>
          <w:caps/>
          <w:color w:val="FF0000"/>
          <w:u w:val="single"/>
        </w:rPr>
        <w:t xml:space="preserve">“ERCOT is conducting a drill.  All of the following instructions are for simulation and test purposes only.  No real-time action is to be taken. </w:t>
      </w:r>
    </w:p>
    <w:p w:rsidR="005014D9" w:rsidRPr="00546213" w:rsidRDefault="00DF127E" w:rsidP="00C5770E">
      <w:pPr>
        <w:ind w:left="720"/>
        <w:jc w:val="center"/>
        <w:rPr>
          <w:b/>
          <w:color w:val="000000"/>
        </w:rPr>
      </w:pPr>
      <w:ins w:id="2" w:author="kblackmer" w:date="2010-02-04T10:35:00Z">
        <w:r>
          <w:rPr>
            <w:b/>
            <w:color w:val="000000"/>
            <w:u w:val="single"/>
          </w:rPr>
          <w:t xml:space="preserve"> </w:t>
        </w:r>
      </w:ins>
    </w:p>
    <w:p w:rsidR="00642982" w:rsidRPr="002943DC" w:rsidRDefault="00642982" w:rsidP="00642982">
      <w:pPr>
        <w:jc w:val="both"/>
        <w:rPr>
          <w:bCs/>
        </w:rPr>
      </w:pPr>
      <w:r w:rsidRPr="002943DC">
        <w:t>This is the ERCOT System Operator.</w:t>
      </w:r>
      <w:r>
        <w:t xml:space="preserve">  ERCOT is issuing a Watch. </w:t>
      </w:r>
      <w:r w:rsidRPr="002943DC">
        <w:t xml:space="preserve">The </w:t>
      </w:r>
      <w:r w:rsidRPr="002943DC">
        <w:rPr>
          <w:bCs/>
        </w:rPr>
        <w:t>National Hurricane Center has issued an updated landfall projection for “</w:t>
      </w:r>
      <w:r>
        <w:rPr>
          <w:bCs/>
        </w:rPr>
        <w:t>Hurricane May”</w:t>
      </w:r>
      <w:r w:rsidRPr="002943DC">
        <w:rPr>
          <w:bCs/>
        </w:rPr>
        <w:t>.</w:t>
      </w:r>
    </w:p>
    <w:p w:rsidR="00842AF4" w:rsidRDefault="00842AF4" w:rsidP="00842AF4">
      <w:r w:rsidRPr="00642982">
        <w:t xml:space="preserve">Hurricane May is moving NW @ 15 MPH.  May has weakened to a Category 4 hurricane with 150 mph winds. The highest probability of landfall is now 75% at Port Lavaca by tomorrow morning.  Hurricane force winds are expected to extend out 100 miles either side of the storm creating 15-20 foot storm surges as far north as Galveston and southward towards Port Aransas.  A Hurricane Warning continues from Corpus Christi to Galveston.  Once May makes landfall it is expected to weaken rapidly as it moves inland and then make a northerly turn as it collides with high pressure in West Texas. </w:t>
      </w:r>
    </w:p>
    <w:p w:rsidR="00642982" w:rsidRDefault="00642982" w:rsidP="00842AF4"/>
    <w:p w:rsidR="00642982" w:rsidRPr="00350D67" w:rsidRDefault="00642982" w:rsidP="00642982">
      <w:pPr>
        <w:tabs>
          <w:tab w:val="left" w:pos="72"/>
          <w:tab w:val="left" w:pos="360"/>
        </w:tabs>
        <w:rPr>
          <w:b/>
          <w:i/>
        </w:rPr>
      </w:pPr>
      <w:r w:rsidRPr="00350D67">
        <w:rPr>
          <w:b/>
          <w:i/>
        </w:rPr>
        <w:t>TOs are instructed to:</w:t>
      </w:r>
    </w:p>
    <w:p w:rsidR="00642982" w:rsidRPr="00B545B7" w:rsidRDefault="00642982" w:rsidP="00642982">
      <w:pPr>
        <w:numPr>
          <w:ilvl w:val="0"/>
          <w:numId w:val="18"/>
        </w:numPr>
        <w:tabs>
          <w:tab w:val="left" w:pos="72"/>
          <w:tab w:val="left" w:pos="360"/>
        </w:tabs>
      </w:pPr>
      <w:r w:rsidRPr="00B545B7">
        <w:t>Be prepared to lose load and expect high voltage conditions as the hurricane approaches landfall.</w:t>
      </w:r>
    </w:p>
    <w:p w:rsidR="00642982" w:rsidRPr="00450B27" w:rsidRDefault="00642982" w:rsidP="00642982">
      <w:pPr>
        <w:numPr>
          <w:ilvl w:val="0"/>
          <w:numId w:val="18"/>
        </w:numPr>
        <w:tabs>
          <w:tab w:val="left" w:pos="72"/>
          <w:tab w:val="left" w:pos="360"/>
        </w:tabs>
      </w:pPr>
      <w:r w:rsidRPr="00B545B7">
        <w:t>Keep ERCOT informed of any issues.</w:t>
      </w:r>
    </w:p>
    <w:p w:rsidR="0017135F" w:rsidRDefault="0017135F" w:rsidP="00842AF4"/>
    <w:p w:rsidR="00842AF4" w:rsidRDefault="00842AF4" w:rsidP="00842AF4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642982" w:rsidRDefault="00642982" w:rsidP="00842AF4">
      <w:pPr>
        <w:jc w:val="both"/>
        <w:rPr>
          <w:color w:val="FF0000"/>
          <w:u w:val="single"/>
        </w:rPr>
      </w:pPr>
    </w:p>
    <w:p w:rsidR="00642982" w:rsidRDefault="0017135F" w:rsidP="00842AF4">
      <w:pPr>
        <w:jc w:val="both"/>
        <w:rPr>
          <w:u w:val="single"/>
        </w:rPr>
      </w:pPr>
      <w:r w:rsidRPr="00150551">
        <w:rPr>
          <w:u w:val="single"/>
        </w:rPr>
        <w:t xml:space="preserve">The </w:t>
      </w:r>
      <w:r>
        <w:rPr>
          <w:u w:val="single"/>
        </w:rPr>
        <w:t xml:space="preserve">Real Time </w:t>
      </w:r>
      <w:r w:rsidRPr="00150551">
        <w:rPr>
          <w:u w:val="single"/>
        </w:rPr>
        <w:t>Desk makes a Hotline call to QSEs</w:t>
      </w:r>
      <w:r w:rsidR="00D41958">
        <w:rPr>
          <w:u w:val="single"/>
        </w:rPr>
        <w:t xml:space="preserve"> </w:t>
      </w:r>
    </w:p>
    <w:p w:rsidR="00D41958" w:rsidRDefault="00D41958" w:rsidP="00842AF4">
      <w:pPr>
        <w:jc w:val="both"/>
        <w:rPr>
          <w:color w:val="FF0000"/>
          <w:u w:val="single"/>
        </w:rPr>
      </w:pPr>
    </w:p>
    <w:p w:rsidR="00642982" w:rsidRDefault="0017135F" w:rsidP="00842AF4">
      <w:pPr>
        <w:jc w:val="both"/>
        <w:rPr>
          <w:color w:val="FF0000"/>
          <w:u w:val="single"/>
        </w:rPr>
      </w:pPr>
      <w:r w:rsidRPr="00150551">
        <w:t xml:space="preserve">“Script:  </w:t>
      </w:r>
      <w:r w:rsidRPr="00150551">
        <w:rPr>
          <w:iCs/>
          <w:caps/>
          <w:color w:val="FF0000"/>
          <w:u w:val="single"/>
        </w:rPr>
        <w:t>“ERCOT is conducting a drill.  All of the following instructions are for simulation and test purposes only.  No real-time action is to be taken.</w:t>
      </w:r>
    </w:p>
    <w:p w:rsidR="00642982" w:rsidRDefault="00642982" w:rsidP="00842AF4">
      <w:pPr>
        <w:jc w:val="both"/>
        <w:rPr>
          <w:color w:val="FF0000"/>
          <w:u w:val="single"/>
        </w:rPr>
      </w:pPr>
    </w:p>
    <w:p w:rsidR="0017135F" w:rsidRPr="002943DC" w:rsidRDefault="0017135F" w:rsidP="0017135F">
      <w:pPr>
        <w:jc w:val="both"/>
        <w:rPr>
          <w:bCs/>
        </w:rPr>
      </w:pPr>
      <w:r w:rsidRPr="002943DC">
        <w:t>This is the ERCOT System Operator.</w:t>
      </w:r>
      <w:r>
        <w:t xml:space="preserve">  ERCOT is issuing a Watch. </w:t>
      </w:r>
      <w:r w:rsidRPr="002943DC">
        <w:t xml:space="preserve">The </w:t>
      </w:r>
      <w:r w:rsidRPr="002943DC">
        <w:rPr>
          <w:bCs/>
        </w:rPr>
        <w:t>National Hurricane Center has issued an updated landfall projection for “</w:t>
      </w:r>
      <w:r>
        <w:rPr>
          <w:bCs/>
        </w:rPr>
        <w:t>Hurricane May”</w:t>
      </w:r>
      <w:r w:rsidRPr="002943DC">
        <w:rPr>
          <w:bCs/>
        </w:rPr>
        <w:t>.</w:t>
      </w:r>
    </w:p>
    <w:p w:rsidR="0017135F" w:rsidRDefault="0017135F" w:rsidP="0017135F">
      <w:r w:rsidRPr="00642982">
        <w:t xml:space="preserve">Hurricane May is moving NW @ 15 MPH.  May has weakened to a Category 4 hurricane with 150 mph winds. The highest probability of landfall is now 75% at Port Lavaca by tomorrow morning.  Hurricane force winds are expected to extend out 100 miles either side of the storm creating 15-20 foot storm surges as far north as Galveston and southward towards Port Aransas.  A Hurricane Warning continues from Corpus Christi to Galveston.  Once May makes landfall it is expected to weaken rapidly as it moves inland and then make a northerly turn as it collides with high pressure in West Texas. </w:t>
      </w:r>
    </w:p>
    <w:p w:rsidR="00642982" w:rsidRDefault="00642982" w:rsidP="00842AF4">
      <w:pPr>
        <w:jc w:val="both"/>
        <w:rPr>
          <w:color w:val="FF0000"/>
          <w:u w:val="single"/>
        </w:rPr>
      </w:pPr>
    </w:p>
    <w:p w:rsidR="0017135F" w:rsidRDefault="0017135F" w:rsidP="0017135F">
      <w:pPr>
        <w:tabs>
          <w:tab w:val="left" w:pos="360"/>
          <w:tab w:val="left" w:pos="720"/>
        </w:tabs>
        <w:ind w:left="360" w:hanging="360"/>
        <w:rPr>
          <w:b/>
          <w:i/>
        </w:rPr>
      </w:pPr>
      <w:r w:rsidRPr="00350D67">
        <w:rPr>
          <w:b/>
          <w:i/>
        </w:rPr>
        <w:t>QSEs are instructed to:</w:t>
      </w:r>
    </w:p>
    <w:p w:rsidR="0017135F" w:rsidRDefault="0017135F" w:rsidP="0017135F">
      <w:pPr>
        <w:numPr>
          <w:ilvl w:val="0"/>
          <w:numId w:val="19"/>
        </w:numPr>
        <w:tabs>
          <w:tab w:val="left" w:pos="360"/>
          <w:tab w:val="left" w:pos="720"/>
        </w:tabs>
      </w:pPr>
      <w:r w:rsidRPr="00B545B7">
        <w:t>Notify all Resources of conditions</w:t>
      </w:r>
    </w:p>
    <w:p w:rsidR="0017135F" w:rsidRDefault="0017135F" w:rsidP="0017135F">
      <w:pPr>
        <w:numPr>
          <w:ilvl w:val="0"/>
          <w:numId w:val="19"/>
        </w:numPr>
        <w:tabs>
          <w:tab w:val="left" w:pos="360"/>
          <w:tab w:val="left" w:pos="720"/>
        </w:tabs>
      </w:pPr>
      <w:r w:rsidRPr="00350D67">
        <w:t>Review fuel supplies and notify ERCOT of any known or anticipated fuel restrictions</w:t>
      </w:r>
    </w:p>
    <w:p w:rsidR="0017135F" w:rsidRDefault="0017135F" w:rsidP="0017135F">
      <w:pPr>
        <w:numPr>
          <w:ilvl w:val="0"/>
          <w:numId w:val="19"/>
        </w:numPr>
        <w:tabs>
          <w:tab w:val="left" w:pos="360"/>
          <w:tab w:val="left" w:pos="720"/>
        </w:tabs>
      </w:pPr>
      <w:r w:rsidRPr="00350D67">
        <w:t>Review emergency operating procedures and notify ERCOT of any changes or conditions that could affect System Reliability.</w:t>
      </w:r>
    </w:p>
    <w:p w:rsidR="0017135F" w:rsidRPr="00322EFF" w:rsidRDefault="0017135F" w:rsidP="0017135F">
      <w:pPr>
        <w:numPr>
          <w:ilvl w:val="0"/>
          <w:numId w:val="19"/>
        </w:numPr>
        <w:tabs>
          <w:tab w:val="left" w:pos="360"/>
          <w:tab w:val="left" w:pos="720"/>
        </w:tabs>
        <w:rPr>
          <w:i/>
          <w:color w:val="FF0000"/>
        </w:rPr>
      </w:pPr>
      <w:r w:rsidRPr="00350D67">
        <w:t>Make available, any Resources that can be returned to service and keep COPs and</w:t>
      </w:r>
      <w:r>
        <w:t xml:space="preserve"> </w:t>
      </w:r>
      <w:r w:rsidRPr="00350D67">
        <w:t>HSLs updated.</w:t>
      </w:r>
    </w:p>
    <w:p w:rsidR="00D41958" w:rsidRPr="0059711C" w:rsidRDefault="0030500B" w:rsidP="0030500B">
      <w:pPr>
        <w:jc w:val="center"/>
        <w:rPr>
          <w:i/>
          <w:color w:val="FF0000"/>
        </w:rPr>
      </w:pPr>
      <w:r>
        <w:rPr>
          <w:color w:val="FF0000"/>
          <w:u w:val="single"/>
        </w:rPr>
        <w:br w:type="page"/>
      </w:r>
      <w:r w:rsidR="00D41958" w:rsidRPr="0059711C">
        <w:rPr>
          <w:b/>
          <w:i/>
          <w:color w:val="FF0000"/>
          <w:u w:val="single"/>
        </w:rPr>
        <w:lastRenderedPageBreak/>
        <w:t>LANDFALL</w:t>
      </w:r>
    </w:p>
    <w:p w:rsidR="00D41958" w:rsidRPr="007B6D92" w:rsidRDefault="00D41958" w:rsidP="00D41958">
      <w:pPr>
        <w:tabs>
          <w:tab w:val="left" w:pos="360"/>
          <w:tab w:val="left" w:pos="720"/>
        </w:tabs>
        <w:ind w:left="720"/>
        <w:jc w:val="center"/>
        <w:rPr>
          <w:highlight w:val="yellow"/>
        </w:rPr>
      </w:pPr>
      <w:r w:rsidRPr="007B6D92">
        <w:rPr>
          <w:b/>
          <w:highlight w:val="yellow"/>
          <w:u w:val="single"/>
        </w:rPr>
        <w:t>0800 / EMERGENCY NOTICE</w:t>
      </w:r>
    </w:p>
    <w:p w:rsidR="00D41958" w:rsidRDefault="00D41958" w:rsidP="00D41958">
      <w:pPr>
        <w:ind w:left="720"/>
        <w:jc w:val="center"/>
        <w:rPr>
          <w:b/>
        </w:rPr>
      </w:pPr>
      <w:r w:rsidRPr="00FE7981">
        <w:rPr>
          <w:b/>
          <w:highlight w:val="yellow"/>
        </w:rPr>
        <w:t>(</w:t>
      </w:r>
      <w:r w:rsidRPr="00FE7981">
        <w:rPr>
          <w:b/>
          <w:i/>
          <w:highlight w:val="yellow"/>
        </w:rPr>
        <w:t>0800 Drill Time May 23</w:t>
      </w:r>
      <w:r w:rsidRPr="00FE7981">
        <w:rPr>
          <w:b/>
          <w:i/>
          <w:highlight w:val="yellow"/>
          <w:vertAlign w:val="superscript"/>
        </w:rPr>
        <w:t>rd</w:t>
      </w:r>
      <w:r w:rsidRPr="00FE7981">
        <w:rPr>
          <w:b/>
          <w:i/>
          <w:highlight w:val="yellow"/>
        </w:rPr>
        <w:t>)</w:t>
      </w:r>
    </w:p>
    <w:p w:rsidR="0067672B" w:rsidRDefault="0067672B">
      <w:pPr>
        <w:rPr>
          <w:b/>
          <w:iCs/>
          <w:caps/>
        </w:rPr>
      </w:pPr>
    </w:p>
    <w:p w:rsidR="0067672B" w:rsidRPr="00150551" w:rsidRDefault="0067672B">
      <w:pPr>
        <w:rPr>
          <w:u w:val="single"/>
        </w:rPr>
      </w:pPr>
      <w:r w:rsidRPr="00150551">
        <w:rPr>
          <w:u w:val="single"/>
        </w:rPr>
        <w:t>The T/S Desk makes a Hotline call to Transmission Operators</w:t>
      </w:r>
    </w:p>
    <w:p w:rsidR="0067672B" w:rsidRPr="00150551" w:rsidRDefault="0067672B">
      <w:pPr>
        <w:rPr>
          <w:u w:val="single"/>
        </w:rPr>
      </w:pPr>
    </w:p>
    <w:p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“Script:  </w:t>
      </w:r>
      <w:r w:rsidRPr="00150551">
        <w:rPr>
          <w:iCs/>
          <w:caps/>
          <w:color w:val="FF0000"/>
          <w:u w:val="single"/>
        </w:rPr>
        <w:t xml:space="preserve">“ERCOT is conducting a drill.  All of the following instructions are for simulation and test purposes only.  No real-time action is to be taken. </w:t>
      </w:r>
    </w:p>
    <w:p w:rsidR="0067672B" w:rsidRDefault="0067672B">
      <w:pPr>
        <w:rPr>
          <w:b/>
        </w:rPr>
      </w:pPr>
    </w:p>
    <w:p w:rsidR="00D41958" w:rsidRDefault="0067672B" w:rsidP="00D41958">
      <w:r w:rsidRPr="00D41958">
        <w:t xml:space="preserve">This is the ERCOT System Operator. </w:t>
      </w:r>
      <w:r w:rsidR="00D41958">
        <w:t xml:space="preserve"> </w:t>
      </w:r>
      <w:r w:rsidRPr="00D41958">
        <w:t xml:space="preserve">ERCOT is issuing an Emergency Notice. </w:t>
      </w:r>
    </w:p>
    <w:p w:rsidR="00D41958" w:rsidRPr="00D41958" w:rsidRDefault="0067672B" w:rsidP="00D41958">
      <w:r w:rsidRPr="00D41958">
        <w:t>“</w:t>
      </w:r>
      <w:r w:rsidR="00E40397" w:rsidRPr="00D41958">
        <w:t xml:space="preserve">Hurricane </w:t>
      </w:r>
      <w:r w:rsidR="00D41958" w:rsidRPr="00D41958">
        <w:t>May</w:t>
      </w:r>
      <w:r w:rsidRPr="00D41958">
        <w:t>” has made landfall</w:t>
      </w:r>
      <w:r w:rsidR="00D41958" w:rsidRPr="00D41958">
        <w:t xml:space="preserve"> </w:t>
      </w:r>
      <w:r w:rsidR="00D41958">
        <w:t xml:space="preserve">near </w:t>
      </w:r>
      <w:r w:rsidR="00D41958" w:rsidRPr="00D41958">
        <w:t>Port Lavaca, Texas</w:t>
      </w:r>
      <w:r w:rsidR="00D41958">
        <w:t xml:space="preserve"> </w:t>
      </w:r>
      <w:r w:rsidR="00D41958" w:rsidRPr="00D41958">
        <w:t xml:space="preserve">as a Category 4 storm with 135 mph winds. </w:t>
      </w:r>
      <w:r w:rsidR="00D41958">
        <w:t>H</w:t>
      </w:r>
      <w:r w:rsidR="00D41958" w:rsidRPr="00D41958">
        <w:t>eavy rain</w:t>
      </w:r>
      <w:r w:rsidR="00D41958">
        <w:t>s</w:t>
      </w:r>
      <w:r w:rsidR="00D41958" w:rsidRPr="00D41958">
        <w:t xml:space="preserve"> are occurring between Corpus Christi and Lake Jackson. Storm surges of 8-14 feet are reported.  May is expected to turn to a more Northerly path and rapidly lose strength. </w:t>
      </w:r>
    </w:p>
    <w:p w:rsidR="00BF6B4D" w:rsidRPr="002943DC" w:rsidRDefault="0067672B" w:rsidP="00D41958">
      <w:pPr>
        <w:rPr>
          <w:b/>
        </w:rPr>
      </w:pPr>
      <w:r w:rsidRPr="002943DC">
        <w:rPr>
          <w:b/>
        </w:rPr>
        <w:t xml:space="preserve"> </w:t>
      </w:r>
    </w:p>
    <w:p w:rsidR="00D41958" w:rsidRDefault="00D41958" w:rsidP="00D41958">
      <w:pPr>
        <w:tabs>
          <w:tab w:val="left" w:pos="72"/>
          <w:tab w:val="left" w:pos="360"/>
        </w:tabs>
        <w:rPr>
          <w:b/>
          <w:i/>
        </w:rPr>
      </w:pPr>
      <w:r w:rsidRPr="00350D67">
        <w:rPr>
          <w:b/>
          <w:i/>
        </w:rPr>
        <w:t>TOs are instructed to:</w:t>
      </w:r>
    </w:p>
    <w:p w:rsidR="00D41958" w:rsidRDefault="00D41958" w:rsidP="00D41958">
      <w:pPr>
        <w:numPr>
          <w:ilvl w:val="0"/>
          <w:numId w:val="20"/>
        </w:numPr>
        <w:tabs>
          <w:tab w:val="left" w:pos="72"/>
          <w:tab w:val="left" w:pos="360"/>
        </w:tabs>
        <w:rPr>
          <w:b/>
          <w:i/>
        </w:rPr>
      </w:pPr>
      <w:r w:rsidRPr="00B545B7">
        <w:t>TOs prepare to lose load and expect high voltage conditions as the storm moves island.</w:t>
      </w:r>
    </w:p>
    <w:p w:rsidR="00D41958" w:rsidRPr="00322EFF" w:rsidRDefault="00D41958" w:rsidP="00D41958">
      <w:pPr>
        <w:numPr>
          <w:ilvl w:val="0"/>
          <w:numId w:val="20"/>
        </w:numPr>
        <w:tabs>
          <w:tab w:val="left" w:pos="72"/>
          <w:tab w:val="left" w:pos="360"/>
        </w:tabs>
        <w:rPr>
          <w:b/>
          <w:i/>
        </w:rPr>
      </w:pPr>
      <w:r w:rsidRPr="00322EFF">
        <w:t>Keep ERCOT informed of any issues.</w:t>
      </w:r>
    </w:p>
    <w:p w:rsidR="0067672B" w:rsidRDefault="0067672B">
      <w:pPr>
        <w:rPr>
          <w:b/>
        </w:rPr>
      </w:pPr>
    </w:p>
    <w:p w:rsidR="00D41958" w:rsidRDefault="00D41958">
      <w:pPr>
        <w:rPr>
          <w:b/>
        </w:rPr>
      </w:pPr>
    </w:p>
    <w:p w:rsidR="0067672B" w:rsidRPr="00150551" w:rsidRDefault="0067672B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67672B" w:rsidRPr="00150551" w:rsidRDefault="0067672B">
      <w:pPr>
        <w:rPr>
          <w:iCs/>
          <w:caps/>
        </w:rPr>
      </w:pPr>
    </w:p>
    <w:p w:rsidR="00D41958" w:rsidRDefault="00D41958" w:rsidP="00D41958">
      <w:pPr>
        <w:jc w:val="both"/>
        <w:rPr>
          <w:u w:val="single"/>
        </w:rPr>
      </w:pPr>
      <w:r w:rsidRPr="00150551">
        <w:rPr>
          <w:u w:val="single"/>
        </w:rPr>
        <w:t xml:space="preserve">The </w:t>
      </w:r>
      <w:r>
        <w:rPr>
          <w:u w:val="single"/>
        </w:rPr>
        <w:t xml:space="preserve">Real Time </w:t>
      </w:r>
      <w:r w:rsidRPr="00150551">
        <w:rPr>
          <w:u w:val="single"/>
        </w:rPr>
        <w:t>Desk makes a Hotline call to QSEs</w:t>
      </w:r>
      <w:r>
        <w:rPr>
          <w:u w:val="single"/>
        </w:rPr>
        <w:t xml:space="preserve"> </w:t>
      </w:r>
    </w:p>
    <w:p w:rsidR="0067672B" w:rsidRPr="00150551" w:rsidRDefault="0067672B">
      <w:pPr>
        <w:rPr>
          <w:iCs/>
          <w:caps/>
          <w:highlight w:val="yellow"/>
        </w:rPr>
      </w:pPr>
    </w:p>
    <w:p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Script: </w:t>
      </w:r>
      <w:r w:rsidRPr="00150551">
        <w:rPr>
          <w:iCs/>
          <w:caps/>
          <w:color w:val="FF0000"/>
          <w:u w:val="single"/>
        </w:rPr>
        <w:t xml:space="preserve"> “ERCOT is conducting a drill.  All of the following instructions are for simulation and test purposes only.  No real-time action is to be taken.”</w:t>
      </w:r>
    </w:p>
    <w:p w:rsidR="0067672B" w:rsidRDefault="0067672B">
      <w:pPr>
        <w:rPr>
          <w:b/>
          <w:iCs/>
          <w:caps/>
          <w:color w:val="FF0000"/>
          <w:u w:val="single"/>
        </w:rPr>
      </w:pPr>
    </w:p>
    <w:p w:rsidR="00D41958" w:rsidRDefault="0067672B" w:rsidP="00D41958">
      <w:r w:rsidRPr="002943DC">
        <w:t xml:space="preserve">This is the ERCOT System Operator.  </w:t>
      </w:r>
      <w:r w:rsidR="00D41958" w:rsidRPr="00D41958">
        <w:t xml:space="preserve">ERCOT is issuing an Emergency Notice. </w:t>
      </w:r>
    </w:p>
    <w:p w:rsidR="00D41958" w:rsidRPr="00D41958" w:rsidRDefault="00D41958" w:rsidP="00D41958">
      <w:r w:rsidRPr="00D41958">
        <w:t xml:space="preserve">“Hurricane May” has made landfall </w:t>
      </w:r>
      <w:r>
        <w:t xml:space="preserve">near </w:t>
      </w:r>
      <w:r w:rsidRPr="00D41958">
        <w:t>Port Lavaca, Texas</w:t>
      </w:r>
      <w:r>
        <w:t xml:space="preserve"> </w:t>
      </w:r>
      <w:r w:rsidRPr="00D41958">
        <w:t xml:space="preserve">as a Category 4 storm with 135 mph winds. </w:t>
      </w:r>
      <w:r>
        <w:t>H</w:t>
      </w:r>
      <w:r w:rsidRPr="00D41958">
        <w:t>eavy rain</w:t>
      </w:r>
      <w:r>
        <w:t>s</w:t>
      </w:r>
      <w:r w:rsidRPr="00D41958">
        <w:t xml:space="preserve"> are occurring between Corpus Christi and Lake Jackson. Storm surges of 8-14 feet are reported.  May is expected to turn to a more Northerly path and rapidly lose strength. </w:t>
      </w:r>
    </w:p>
    <w:p w:rsidR="0067672B" w:rsidRDefault="0067672B" w:rsidP="00D41958">
      <w:pPr>
        <w:jc w:val="both"/>
        <w:rPr>
          <w:b/>
        </w:rPr>
      </w:pPr>
    </w:p>
    <w:p w:rsidR="00D41958" w:rsidRDefault="00D41958" w:rsidP="00D41958">
      <w:pPr>
        <w:tabs>
          <w:tab w:val="left" w:pos="360"/>
          <w:tab w:val="left" w:pos="720"/>
        </w:tabs>
        <w:ind w:left="360" w:hanging="360"/>
        <w:rPr>
          <w:b/>
          <w:i/>
        </w:rPr>
      </w:pPr>
      <w:r w:rsidRPr="00350D67">
        <w:rPr>
          <w:b/>
          <w:i/>
        </w:rPr>
        <w:t>QSEs are instructed to:</w:t>
      </w:r>
    </w:p>
    <w:p w:rsidR="00D41958" w:rsidRPr="00322EFF" w:rsidRDefault="00D41958" w:rsidP="00D41958">
      <w:pPr>
        <w:numPr>
          <w:ilvl w:val="0"/>
          <w:numId w:val="21"/>
        </w:numPr>
        <w:tabs>
          <w:tab w:val="left" w:pos="360"/>
          <w:tab w:val="left" w:pos="720"/>
        </w:tabs>
        <w:rPr>
          <w:b/>
          <w:i/>
        </w:rPr>
      </w:pPr>
      <w:r w:rsidRPr="00B545B7">
        <w:t>Be prepared to reduce generation output due to anticipated load loss and respond to voltage support issues as requested.</w:t>
      </w:r>
    </w:p>
    <w:p w:rsidR="00D41958" w:rsidRPr="00EA0106" w:rsidRDefault="00D41958" w:rsidP="00D41958">
      <w:pPr>
        <w:numPr>
          <w:ilvl w:val="0"/>
          <w:numId w:val="21"/>
        </w:numPr>
        <w:rPr>
          <w:color w:val="0000FF"/>
        </w:rPr>
      </w:pPr>
      <w:r w:rsidRPr="00B545B7">
        <w:t>Keep COPs and HSLs current.</w:t>
      </w:r>
    </w:p>
    <w:p w:rsidR="00D41958" w:rsidRDefault="00D41958" w:rsidP="00D41958">
      <w:pPr>
        <w:jc w:val="both"/>
        <w:rPr>
          <w:b/>
        </w:rPr>
      </w:pPr>
    </w:p>
    <w:p w:rsidR="0067672B" w:rsidRPr="00150551" w:rsidRDefault="0067672B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370D5F" w:rsidRDefault="00370D5F" w:rsidP="0030500B">
      <w:pPr>
        <w:rPr>
          <w:b/>
        </w:rPr>
      </w:pPr>
    </w:p>
    <w:p w:rsidR="0030500B" w:rsidRDefault="0030500B" w:rsidP="0030500B">
      <w:pPr>
        <w:rPr>
          <w:b/>
        </w:rPr>
      </w:pPr>
    </w:p>
    <w:p w:rsidR="0030500B" w:rsidRDefault="0030500B" w:rsidP="0030500B">
      <w:pPr>
        <w:rPr>
          <w:b/>
        </w:rPr>
      </w:pPr>
    </w:p>
    <w:p w:rsidR="00C62EC1" w:rsidRDefault="00BF6B4D" w:rsidP="00C62EC1">
      <w:pPr>
        <w:ind w:left="720"/>
        <w:jc w:val="center"/>
        <w:rPr>
          <w:b/>
          <w:color w:val="FF0000"/>
          <w:u w:val="single"/>
        </w:rPr>
      </w:pPr>
      <w:r>
        <w:rPr>
          <w:b/>
        </w:rPr>
        <w:br w:type="page"/>
      </w:r>
      <w:r w:rsidR="00C62EC1" w:rsidRPr="00E911D7">
        <w:rPr>
          <w:b/>
          <w:color w:val="FF0000"/>
          <w:u w:val="single"/>
        </w:rPr>
        <w:lastRenderedPageBreak/>
        <w:t xml:space="preserve">Landfall </w:t>
      </w:r>
      <w:r w:rsidR="00C62EC1">
        <w:rPr>
          <w:b/>
          <w:color w:val="FF0000"/>
          <w:u w:val="single"/>
        </w:rPr>
        <w:t>Day 2100</w:t>
      </w:r>
    </w:p>
    <w:p w:rsidR="002973F3" w:rsidRPr="007B6D92" w:rsidRDefault="00FE7981" w:rsidP="00C62EC1">
      <w:pPr>
        <w:ind w:left="720"/>
        <w:jc w:val="center"/>
        <w:rPr>
          <w:b/>
          <w:highlight w:val="yellow"/>
          <w:u w:val="single"/>
        </w:rPr>
      </w:pPr>
      <w:r>
        <w:rPr>
          <w:b/>
          <w:highlight w:val="yellow"/>
          <w:u w:val="single"/>
        </w:rPr>
        <w:t xml:space="preserve">1300 / </w:t>
      </w:r>
      <w:r w:rsidR="002973F3" w:rsidRPr="007B6D92">
        <w:rPr>
          <w:b/>
          <w:highlight w:val="yellow"/>
          <w:u w:val="single"/>
        </w:rPr>
        <w:t>CANCEL EMERGENCY NOTICE</w:t>
      </w:r>
    </w:p>
    <w:p w:rsidR="00C62EC1" w:rsidRDefault="00FE7981" w:rsidP="00C62EC1">
      <w:pPr>
        <w:ind w:left="720"/>
        <w:jc w:val="center"/>
        <w:rPr>
          <w:b/>
          <w:u w:val="single"/>
        </w:rPr>
      </w:pPr>
      <w:r>
        <w:rPr>
          <w:b/>
          <w:highlight w:val="yellow"/>
          <w:u w:val="single"/>
        </w:rPr>
        <w:t>--Storm in North Texas--</w:t>
      </w:r>
    </w:p>
    <w:p w:rsidR="00C62EC1" w:rsidRDefault="00C62EC1" w:rsidP="00C62EC1">
      <w:pPr>
        <w:ind w:left="720"/>
        <w:jc w:val="center"/>
        <w:rPr>
          <w:b/>
        </w:rPr>
      </w:pPr>
      <w:r w:rsidRPr="00FE7981">
        <w:rPr>
          <w:b/>
          <w:i/>
          <w:highlight w:val="yellow"/>
        </w:rPr>
        <w:t>(1300 Drill Time May 23</w:t>
      </w:r>
      <w:r w:rsidRPr="00FE7981">
        <w:rPr>
          <w:b/>
          <w:i/>
          <w:highlight w:val="yellow"/>
          <w:vertAlign w:val="superscript"/>
        </w:rPr>
        <w:t>rd</w:t>
      </w:r>
      <w:r w:rsidRPr="00FE7981">
        <w:rPr>
          <w:b/>
          <w:i/>
          <w:highlight w:val="yellow"/>
        </w:rPr>
        <w:t>)</w:t>
      </w:r>
      <w:r>
        <w:rPr>
          <w:b/>
          <w:i/>
        </w:rPr>
        <w:t xml:space="preserve"> </w:t>
      </w:r>
    </w:p>
    <w:p w:rsidR="0067672B" w:rsidRDefault="0067672B" w:rsidP="00C62EC1">
      <w:pPr>
        <w:jc w:val="center"/>
        <w:rPr>
          <w:b/>
        </w:rPr>
      </w:pPr>
    </w:p>
    <w:p w:rsidR="0067672B" w:rsidRPr="00150551" w:rsidRDefault="0067672B">
      <w:pPr>
        <w:jc w:val="both"/>
        <w:rPr>
          <w:u w:val="single"/>
        </w:rPr>
      </w:pPr>
      <w:r w:rsidRPr="00150551">
        <w:rPr>
          <w:u w:val="single"/>
        </w:rPr>
        <w:t xml:space="preserve">The T/S Desk makes a Hotline call to Transmission Operators </w:t>
      </w:r>
    </w:p>
    <w:p w:rsidR="0067672B" w:rsidRPr="00150551" w:rsidRDefault="0067672B">
      <w:pPr>
        <w:jc w:val="both"/>
        <w:rPr>
          <w:u w:val="single"/>
        </w:rPr>
      </w:pPr>
    </w:p>
    <w:p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Script: </w:t>
      </w:r>
      <w:r w:rsidRPr="00150551">
        <w:rPr>
          <w:iCs/>
          <w:caps/>
          <w:color w:val="FF0000"/>
          <w:u w:val="single"/>
        </w:rPr>
        <w:t xml:space="preserve">“ERCOT is conducting a drill. All of the following instructions are for simulation and test purposes only. No real-time action is to be taken. </w:t>
      </w:r>
    </w:p>
    <w:p w:rsidR="0067672B" w:rsidRDefault="0067672B">
      <w:pPr>
        <w:rPr>
          <w:b/>
          <w:color w:val="3366FF"/>
        </w:rPr>
      </w:pPr>
    </w:p>
    <w:p w:rsidR="00C62EC1" w:rsidRDefault="0067672B" w:rsidP="00C62EC1">
      <w:r w:rsidRPr="002943DC">
        <w:t xml:space="preserve">This is the ERCOT System Operator.  ERCOT is canceling the Emergency Notice.  </w:t>
      </w:r>
    </w:p>
    <w:p w:rsidR="00C62EC1" w:rsidRPr="00C62EC1" w:rsidRDefault="0067672B" w:rsidP="00C62EC1">
      <w:r w:rsidRPr="002943DC">
        <w:t>“</w:t>
      </w:r>
      <w:r w:rsidR="00C62EC1">
        <w:t xml:space="preserve">Hurricane </w:t>
      </w:r>
      <w:r w:rsidR="00C62EC1" w:rsidRPr="00C62EC1">
        <w:t xml:space="preserve">May has been downgraded to a Tropical Storm with winds of 56 mph.  May is expected to remain almost stationery and dump up to 15 inches of rain per hour throughout the evening. </w:t>
      </w:r>
    </w:p>
    <w:p w:rsidR="00BF6B4D" w:rsidRPr="002943DC" w:rsidRDefault="0067672B">
      <w:pPr>
        <w:jc w:val="both"/>
        <w:rPr>
          <w:bCs/>
        </w:rPr>
      </w:pPr>
      <w:r w:rsidRPr="002943DC">
        <w:rPr>
          <w:bCs/>
        </w:rPr>
        <w:t xml:space="preserve"> </w:t>
      </w:r>
    </w:p>
    <w:p w:rsidR="0067672B" w:rsidRPr="002943DC" w:rsidRDefault="0067672B" w:rsidP="00BF6B4D">
      <w:pPr>
        <w:numPr>
          <w:ilvl w:val="0"/>
          <w:numId w:val="16"/>
        </w:numPr>
        <w:jc w:val="both"/>
        <w:rPr>
          <w:bCs/>
        </w:rPr>
      </w:pPr>
      <w:r w:rsidRPr="002943DC">
        <w:rPr>
          <w:bCs/>
        </w:rPr>
        <w:t>Continue to assess transmission damages and notify ERCOT of any transmission outages.</w:t>
      </w:r>
    </w:p>
    <w:p w:rsidR="0067672B" w:rsidRDefault="0067672B">
      <w:pPr>
        <w:jc w:val="both"/>
        <w:rPr>
          <w:b/>
          <w:bCs/>
        </w:rPr>
      </w:pPr>
    </w:p>
    <w:p w:rsidR="0067672B" w:rsidRPr="00150551" w:rsidRDefault="0067672B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67672B" w:rsidRPr="00150551" w:rsidRDefault="0067672B">
      <w:pPr>
        <w:jc w:val="both"/>
        <w:rPr>
          <w:bCs/>
        </w:rPr>
      </w:pPr>
    </w:p>
    <w:p w:rsidR="00C62EC1" w:rsidRDefault="00C62EC1" w:rsidP="00C62EC1">
      <w:pPr>
        <w:jc w:val="both"/>
        <w:rPr>
          <w:u w:val="single"/>
        </w:rPr>
      </w:pPr>
      <w:r w:rsidRPr="00150551">
        <w:rPr>
          <w:u w:val="single"/>
        </w:rPr>
        <w:t xml:space="preserve">The </w:t>
      </w:r>
      <w:r>
        <w:rPr>
          <w:u w:val="single"/>
        </w:rPr>
        <w:t xml:space="preserve">Real Time </w:t>
      </w:r>
      <w:r w:rsidRPr="00150551">
        <w:rPr>
          <w:u w:val="single"/>
        </w:rPr>
        <w:t>Desk makes a Hotline call to QSEs</w:t>
      </w:r>
      <w:r>
        <w:rPr>
          <w:u w:val="single"/>
        </w:rPr>
        <w:t xml:space="preserve"> </w:t>
      </w:r>
    </w:p>
    <w:p w:rsidR="0067672B" w:rsidRPr="00150551" w:rsidRDefault="0067672B">
      <w:pPr>
        <w:rPr>
          <w:iCs/>
          <w:caps/>
          <w:highlight w:val="yellow"/>
        </w:rPr>
      </w:pPr>
    </w:p>
    <w:p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Script: </w:t>
      </w:r>
      <w:r w:rsidRPr="00150551">
        <w:rPr>
          <w:iCs/>
          <w:caps/>
          <w:color w:val="FF0000"/>
          <w:u w:val="single"/>
        </w:rPr>
        <w:t xml:space="preserve"> “ERCOT is conducting a drill. All of the following instructions are for simulation and test purposes only.  No real-time action is to be taken.”</w:t>
      </w:r>
    </w:p>
    <w:p w:rsidR="0067672B" w:rsidRDefault="0067672B">
      <w:pPr>
        <w:jc w:val="both"/>
        <w:rPr>
          <w:b/>
          <w:bCs/>
        </w:rPr>
      </w:pPr>
    </w:p>
    <w:p w:rsidR="00C62EC1" w:rsidRDefault="00C62EC1" w:rsidP="00C62EC1">
      <w:r w:rsidRPr="002943DC">
        <w:t xml:space="preserve">This is the ERCOT System Operator.  ERCOT is canceling the Emergency Notice.  </w:t>
      </w:r>
    </w:p>
    <w:p w:rsidR="00C62EC1" w:rsidRDefault="00C62EC1" w:rsidP="00C62EC1">
      <w:r w:rsidRPr="002943DC">
        <w:t>“</w:t>
      </w:r>
      <w:r>
        <w:t xml:space="preserve">Hurricane </w:t>
      </w:r>
      <w:r w:rsidRPr="00C62EC1">
        <w:t xml:space="preserve">May has been downgraded to a Tropical Storm with winds of 56 mph.  May is expected to remain almost stationery and dump up to 15 inches of rain per hour throughout the evening. </w:t>
      </w:r>
    </w:p>
    <w:p w:rsidR="00C62EC1" w:rsidRPr="00C62EC1" w:rsidRDefault="00C62EC1" w:rsidP="00C62EC1"/>
    <w:p w:rsidR="0067672B" w:rsidRPr="002943DC" w:rsidRDefault="0067672B" w:rsidP="00BF6B4D">
      <w:pPr>
        <w:numPr>
          <w:ilvl w:val="0"/>
          <w:numId w:val="16"/>
        </w:numPr>
        <w:rPr>
          <w:bCs/>
        </w:rPr>
      </w:pPr>
      <w:r w:rsidRPr="002943DC">
        <w:rPr>
          <w:bCs/>
        </w:rPr>
        <w:t xml:space="preserve">Continue attempting to make voice contact with your resources and update your </w:t>
      </w:r>
      <w:r w:rsidR="00C62EC1">
        <w:rPr>
          <w:bCs/>
        </w:rPr>
        <w:t>COP</w:t>
      </w:r>
      <w:r w:rsidRPr="002943DC">
        <w:rPr>
          <w:bCs/>
        </w:rPr>
        <w:t xml:space="preserve"> to reflect available status.</w:t>
      </w:r>
    </w:p>
    <w:p w:rsidR="0067672B" w:rsidRDefault="0067672B">
      <w:pPr>
        <w:rPr>
          <w:b/>
          <w:color w:val="3366FF"/>
        </w:rPr>
      </w:pPr>
    </w:p>
    <w:p w:rsidR="0067672B" w:rsidRPr="00150551" w:rsidRDefault="0067672B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3C4EA8" w:rsidRDefault="00BF6B4D" w:rsidP="003C4EA8">
      <w:pPr>
        <w:ind w:left="720"/>
        <w:jc w:val="center"/>
        <w:rPr>
          <w:b/>
          <w:color w:val="FF0000"/>
          <w:u w:val="single"/>
        </w:rPr>
      </w:pPr>
      <w:r>
        <w:rPr>
          <w:b/>
          <w:color w:val="3366FF"/>
        </w:rPr>
        <w:br w:type="page"/>
      </w:r>
      <w:r w:rsidR="003C4EA8" w:rsidRPr="00E911D7">
        <w:rPr>
          <w:b/>
          <w:color w:val="FF0000"/>
          <w:u w:val="single"/>
        </w:rPr>
        <w:lastRenderedPageBreak/>
        <w:t xml:space="preserve">Landfall </w:t>
      </w:r>
      <w:r w:rsidR="003C4EA8">
        <w:rPr>
          <w:b/>
          <w:color w:val="FF0000"/>
          <w:u w:val="single"/>
        </w:rPr>
        <w:t>Day 2300</w:t>
      </w:r>
    </w:p>
    <w:p w:rsidR="002973F3" w:rsidRPr="007B6D92" w:rsidRDefault="00FE7981" w:rsidP="003C4EA8">
      <w:pPr>
        <w:ind w:left="720"/>
        <w:jc w:val="center"/>
        <w:rPr>
          <w:b/>
          <w:highlight w:val="yellow"/>
          <w:u w:val="single"/>
        </w:rPr>
      </w:pPr>
      <w:r>
        <w:rPr>
          <w:b/>
          <w:highlight w:val="yellow"/>
          <w:u w:val="single"/>
        </w:rPr>
        <w:t xml:space="preserve">1400 / </w:t>
      </w:r>
      <w:r w:rsidR="002973F3" w:rsidRPr="007B6D92">
        <w:rPr>
          <w:b/>
          <w:highlight w:val="yellow"/>
          <w:u w:val="single"/>
        </w:rPr>
        <w:t>CANCEL WATCH</w:t>
      </w:r>
    </w:p>
    <w:p w:rsidR="003C4EA8" w:rsidRDefault="00FE7981" w:rsidP="003C4EA8">
      <w:pPr>
        <w:ind w:left="720"/>
        <w:jc w:val="center"/>
        <w:rPr>
          <w:b/>
          <w:u w:val="single"/>
        </w:rPr>
      </w:pPr>
      <w:r>
        <w:rPr>
          <w:b/>
          <w:highlight w:val="yellow"/>
          <w:u w:val="single"/>
        </w:rPr>
        <w:t>--Storm in Oklahoma--</w:t>
      </w:r>
    </w:p>
    <w:p w:rsidR="003C4EA8" w:rsidRDefault="003C4EA8" w:rsidP="003C4EA8">
      <w:pPr>
        <w:ind w:left="720"/>
        <w:jc w:val="center"/>
        <w:rPr>
          <w:b/>
        </w:rPr>
      </w:pPr>
      <w:r w:rsidRPr="00FE7981">
        <w:rPr>
          <w:b/>
          <w:highlight w:val="yellow"/>
        </w:rPr>
        <w:t>(</w:t>
      </w:r>
      <w:r w:rsidRPr="00FE7981">
        <w:rPr>
          <w:b/>
          <w:i/>
          <w:highlight w:val="yellow"/>
        </w:rPr>
        <w:t>1400 Drill Time May 23</w:t>
      </w:r>
      <w:r w:rsidRPr="00FE7981">
        <w:rPr>
          <w:b/>
          <w:i/>
          <w:highlight w:val="yellow"/>
          <w:vertAlign w:val="superscript"/>
        </w:rPr>
        <w:t>rd</w:t>
      </w:r>
      <w:r w:rsidRPr="00FE7981">
        <w:rPr>
          <w:b/>
          <w:i/>
          <w:highlight w:val="yellow"/>
        </w:rPr>
        <w:t>)</w:t>
      </w:r>
      <w:r>
        <w:rPr>
          <w:b/>
          <w:i/>
        </w:rPr>
        <w:t xml:space="preserve"> </w:t>
      </w:r>
    </w:p>
    <w:p w:rsidR="0067672B" w:rsidRDefault="0067672B" w:rsidP="003C4EA8">
      <w:pPr>
        <w:jc w:val="center"/>
        <w:rPr>
          <w:b/>
          <w:color w:val="3366FF"/>
        </w:rPr>
      </w:pPr>
    </w:p>
    <w:p w:rsidR="0067672B" w:rsidRDefault="0067672B">
      <w:pPr>
        <w:rPr>
          <w:b/>
          <w:color w:val="3366FF"/>
        </w:rPr>
      </w:pPr>
    </w:p>
    <w:p w:rsidR="0067672B" w:rsidRPr="00150551" w:rsidRDefault="0067672B">
      <w:pPr>
        <w:jc w:val="both"/>
        <w:rPr>
          <w:u w:val="single"/>
        </w:rPr>
      </w:pPr>
      <w:r w:rsidRPr="00150551">
        <w:rPr>
          <w:u w:val="single"/>
        </w:rPr>
        <w:t xml:space="preserve">The T/S Desk makes a Hotline call to Transmission Operators </w:t>
      </w:r>
    </w:p>
    <w:p w:rsidR="0067672B" w:rsidRPr="00150551" w:rsidRDefault="0067672B">
      <w:pPr>
        <w:jc w:val="both"/>
        <w:rPr>
          <w:u w:val="single"/>
        </w:rPr>
      </w:pPr>
    </w:p>
    <w:p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Script: </w:t>
      </w:r>
      <w:r w:rsidRPr="00150551">
        <w:rPr>
          <w:iCs/>
          <w:caps/>
          <w:color w:val="FF0000"/>
          <w:u w:val="single"/>
        </w:rPr>
        <w:t xml:space="preserve">“ERCOT is conducting a drill. All of the following instructions are for simulation and test purposes only. No real-time action is to be taken. </w:t>
      </w:r>
    </w:p>
    <w:p w:rsidR="0067672B" w:rsidRDefault="0067672B">
      <w:pPr>
        <w:rPr>
          <w:b/>
          <w:color w:val="3366FF"/>
        </w:rPr>
      </w:pPr>
    </w:p>
    <w:p w:rsidR="003C4EA8" w:rsidRDefault="0067672B" w:rsidP="003C4EA8">
      <w:pPr>
        <w:pStyle w:val="BodyText"/>
        <w:numPr>
          <w:ins w:id="3" w:author="Stan Morris" w:date="2010-03-24T10:39:00Z"/>
        </w:numPr>
        <w:rPr>
          <w:b w:val="0"/>
        </w:rPr>
      </w:pPr>
      <w:r w:rsidRPr="003C4EA8">
        <w:rPr>
          <w:b w:val="0"/>
        </w:rPr>
        <w:t xml:space="preserve">This is the ERCOT System Operator.  ERCOT is canceling the </w:t>
      </w:r>
      <w:r w:rsidR="002943DC" w:rsidRPr="003C4EA8">
        <w:rPr>
          <w:b w:val="0"/>
        </w:rPr>
        <w:t>Watch</w:t>
      </w:r>
      <w:r w:rsidRPr="003C4EA8">
        <w:rPr>
          <w:b w:val="0"/>
        </w:rPr>
        <w:t>.</w:t>
      </w:r>
      <w:r w:rsidRPr="002943DC">
        <w:t xml:space="preserve">  </w:t>
      </w:r>
      <w:r w:rsidR="003C4EA8" w:rsidRPr="00E64C50">
        <w:rPr>
          <w:b w:val="0"/>
        </w:rPr>
        <w:t xml:space="preserve">Hurricane conditions within Texas have improved, as loss of load has peaked.  </w:t>
      </w:r>
      <w:r w:rsidR="003C4EA8">
        <w:rPr>
          <w:b w:val="0"/>
        </w:rPr>
        <w:t xml:space="preserve">Tropical Storm May is close to the Oklahoma/Texas border. </w:t>
      </w:r>
    </w:p>
    <w:p w:rsidR="003C4EA8" w:rsidRPr="00605647" w:rsidRDefault="003C4EA8" w:rsidP="003C4EA8">
      <w:pPr>
        <w:pStyle w:val="BodyText"/>
        <w:rPr>
          <w:b w:val="0"/>
          <w:color w:val="008000"/>
        </w:rPr>
      </w:pPr>
    </w:p>
    <w:p w:rsidR="0067672B" w:rsidRPr="002943DC" w:rsidRDefault="0067672B" w:rsidP="00FE7981">
      <w:pPr>
        <w:numPr>
          <w:ilvl w:val="0"/>
          <w:numId w:val="16"/>
        </w:numPr>
        <w:jc w:val="both"/>
      </w:pPr>
      <w:r w:rsidRPr="002943DC">
        <w:rPr>
          <w:bCs/>
        </w:rPr>
        <w:t xml:space="preserve">Continue to assess transmission damages and notify ERCOT of any </w:t>
      </w:r>
      <w:r w:rsidRPr="002943DC">
        <w:t>significant facility status change.</w:t>
      </w:r>
    </w:p>
    <w:p w:rsidR="0067672B" w:rsidRDefault="0067672B">
      <w:pPr>
        <w:jc w:val="both"/>
        <w:rPr>
          <w:b/>
          <w:bCs/>
        </w:rPr>
      </w:pPr>
    </w:p>
    <w:p w:rsidR="0067672B" w:rsidRPr="00150551" w:rsidRDefault="0067672B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67672B" w:rsidRPr="00150551" w:rsidRDefault="0067672B">
      <w:pPr>
        <w:jc w:val="both"/>
      </w:pPr>
    </w:p>
    <w:p w:rsidR="00605647" w:rsidRDefault="00605647" w:rsidP="00605647">
      <w:pPr>
        <w:jc w:val="both"/>
        <w:rPr>
          <w:u w:val="single"/>
        </w:rPr>
      </w:pPr>
      <w:r w:rsidRPr="00150551">
        <w:rPr>
          <w:u w:val="single"/>
        </w:rPr>
        <w:t xml:space="preserve">The </w:t>
      </w:r>
      <w:r>
        <w:rPr>
          <w:u w:val="single"/>
        </w:rPr>
        <w:t xml:space="preserve">Real Time </w:t>
      </w:r>
      <w:r w:rsidRPr="00150551">
        <w:rPr>
          <w:u w:val="single"/>
        </w:rPr>
        <w:t>Desk makes a Hotline call to QSEs</w:t>
      </w:r>
      <w:r>
        <w:rPr>
          <w:u w:val="single"/>
        </w:rPr>
        <w:t xml:space="preserve"> </w:t>
      </w:r>
    </w:p>
    <w:p w:rsidR="0067672B" w:rsidRPr="00150551" w:rsidRDefault="0067672B">
      <w:pPr>
        <w:rPr>
          <w:iCs/>
          <w:caps/>
          <w:highlight w:val="yellow"/>
        </w:rPr>
      </w:pPr>
    </w:p>
    <w:p w:rsidR="0067672B" w:rsidRDefault="0067672B">
      <w:pPr>
        <w:rPr>
          <w:b/>
          <w:iCs/>
          <w:caps/>
          <w:color w:val="FF0000"/>
          <w:u w:val="single"/>
        </w:rPr>
      </w:pPr>
      <w:r w:rsidRPr="00150551">
        <w:t xml:space="preserve">Script: </w:t>
      </w:r>
      <w:r w:rsidRPr="00150551">
        <w:rPr>
          <w:iCs/>
          <w:caps/>
          <w:color w:val="FF0000"/>
          <w:u w:val="single"/>
        </w:rPr>
        <w:t xml:space="preserve"> “ERCOT is conducting a drill. All of the following instructions are for simulation and test purposes only.  No real-time action is to be taken.”</w:t>
      </w:r>
    </w:p>
    <w:p w:rsidR="0067672B" w:rsidRDefault="0067672B">
      <w:pPr>
        <w:jc w:val="both"/>
        <w:rPr>
          <w:b/>
          <w:bCs/>
        </w:rPr>
      </w:pPr>
    </w:p>
    <w:p w:rsidR="00605647" w:rsidRDefault="00605647" w:rsidP="00605647">
      <w:pPr>
        <w:pStyle w:val="BodyText"/>
        <w:numPr>
          <w:ins w:id="4" w:author="Stan Morris" w:date="2010-03-24T10:39:00Z"/>
        </w:numPr>
        <w:rPr>
          <w:b w:val="0"/>
        </w:rPr>
      </w:pPr>
      <w:r w:rsidRPr="003C4EA8">
        <w:rPr>
          <w:b w:val="0"/>
        </w:rPr>
        <w:t>This is the ERCOT System Operator.  ERCOT is canceling the Watch.</w:t>
      </w:r>
      <w:r w:rsidRPr="002943DC">
        <w:t xml:space="preserve">  </w:t>
      </w:r>
      <w:r w:rsidRPr="00E64C50">
        <w:rPr>
          <w:b w:val="0"/>
        </w:rPr>
        <w:t xml:space="preserve">Hurricane conditions within Texas have improved, as loss of load has peaked.  </w:t>
      </w:r>
      <w:r>
        <w:rPr>
          <w:b w:val="0"/>
        </w:rPr>
        <w:t xml:space="preserve">Tropical Storm May is close to the Oklahoma/Texas border. </w:t>
      </w:r>
    </w:p>
    <w:p w:rsidR="0067672B" w:rsidRDefault="0067672B">
      <w:pPr>
        <w:rPr>
          <w:b/>
          <w:color w:val="3366FF"/>
        </w:rPr>
      </w:pPr>
    </w:p>
    <w:p w:rsidR="0067672B" w:rsidRPr="00150551" w:rsidRDefault="0067672B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67672B" w:rsidRDefault="0067672B">
      <w:pPr>
        <w:jc w:val="both"/>
        <w:rPr>
          <w:b/>
        </w:rPr>
      </w:pPr>
    </w:p>
    <w:p w:rsidR="002973F3" w:rsidRDefault="00BF6B4D" w:rsidP="002973F3">
      <w:pPr>
        <w:ind w:left="720"/>
        <w:jc w:val="center"/>
        <w:rPr>
          <w:b/>
          <w:color w:val="FF0000"/>
          <w:u w:val="single"/>
        </w:rPr>
      </w:pPr>
      <w:r>
        <w:rPr>
          <w:b/>
        </w:rPr>
        <w:br w:type="page"/>
      </w:r>
      <w:bookmarkStart w:id="5" w:name="OLE_LINK1"/>
      <w:bookmarkStart w:id="6" w:name="OLE_LINK2"/>
      <w:r w:rsidR="002973F3" w:rsidRPr="00E911D7">
        <w:rPr>
          <w:b/>
          <w:color w:val="FF0000"/>
          <w:u w:val="single"/>
        </w:rPr>
        <w:lastRenderedPageBreak/>
        <w:t xml:space="preserve">Landfall </w:t>
      </w:r>
      <w:r w:rsidR="002973F3">
        <w:rPr>
          <w:b/>
          <w:color w:val="FF0000"/>
          <w:u w:val="single"/>
        </w:rPr>
        <w:t>Day +1, 0100</w:t>
      </w:r>
    </w:p>
    <w:p w:rsidR="007B6D92" w:rsidRPr="007B6D92" w:rsidRDefault="00FE7981" w:rsidP="002973F3">
      <w:pPr>
        <w:ind w:left="720"/>
        <w:jc w:val="center"/>
        <w:rPr>
          <w:b/>
          <w:highlight w:val="yellow"/>
          <w:u w:val="single"/>
        </w:rPr>
      </w:pPr>
      <w:r>
        <w:rPr>
          <w:b/>
          <w:highlight w:val="yellow"/>
          <w:u w:val="single"/>
        </w:rPr>
        <w:t xml:space="preserve">1430 / </w:t>
      </w:r>
      <w:r w:rsidR="007B6D92" w:rsidRPr="007B6D92">
        <w:rPr>
          <w:b/>
          <w:highlight w:val="yellow"/>
          <w:u w:val="single"/>
        </w:rPr>
        <w:t xml:space="preserve">CANCEL ADVISORY </w:t>
      </w:r>
    </w:p>
    <w:p w:rsidR="002973F3" w:rsidRDefault="00FE7981" w:rsidP="002973F3">
      <w:pPr>
        <w:ind w:left="720"/>
        <w:jc w:val="center"/>
        <w:rPr>
          <w:b/>
          <w:u w:val="single"/>
        </w:rPr>
      </w:pPr>
      <w:r>
        <w:rPr>
          <w:b/>
          <w:highlight w:val="yellow"/>
          <w:u w:val="single"/>
        </w:rPr>
        <w:t>--Hurricane Conditions Improving--</w:t>
      </w:r>
    </w:p>
    <w:p w:rsidR="002973F3" w:rsidRDefault="002973F3" w:rsidP="002973F3">
      <w:pPr>
        <w:ind w:left="720"/>
        <w:jc w:val="center"/>
        <w:rPr>
          <w:b/>
        </w:rPr>
      </w:pPr>
      <w:r w:rsidRPr="00FE7981">
        <w:rPr>
          <w:b/>
          <w:highlight w:val="yellow"/>
        </w:rPr>
        <w:t>(</w:t>
      </w:r>
      <w:r w:rsidRPr="00FE7981">
        <w:rPr>
          <w:b/>
          <w:i/>
          <w:highlight w:val="yellow"/>
        </w:rPr>
        <w:t>1430 Drill Time</w:t>
      </w:r>
      <w:r w:rsidR="00FE7981" w:rsidRPr="00FE7981">
        <w:rPr>
          <w:b/>
          <w:i/>
          <w:highlight w:val="yellow"/>
        </w:rPr>
        <w:t xml:space="preserve"> May 23</w:t>
      </w:r>
      <w:r w:rsidR="00FE7981" w:rsidRPr="00FE7981">
        <w:rPr>
          <w:b/>
          <w:i/>
          <w:highlight w:val="yellow"/>
          <w:vertAlign w:val="superscript"/>
        </w:rPr>
        <w:t>rd</w:t>
      </w:r>
      <w:r w:rsidRPr="00FE7981">
        <w:rPr>
          <w:b/>
          <w:highlight w:val="yellow"/>
        </w:rPr>
        <w:t>)</w:t>
      </w:r>
    </w:p>
    <w:p w:rsidR="0067672B" w:rsidRDefault="0067672B" w:rsidP="002973F3">
      <w:pPr>
        <w:jc w:val="center"/>
        <w:rPr>
          <w:b/>
          <w:bCs/>
        </w:rPr>
      </w:pPr>
    </w:p>
    <w:bookmarkEnd w:id="5"/>
    <w:bookmarkEnd w:id="6"/>
    <w:p w:rsidR="0067672B" w:rsidRDefault="0067672B">
      <w:pPr>
        <w:jc w:val="center"/>
        <w:rPr>
          <w:b/>
          <w:bCs/>
        </w:rPr>
      </w:pPr>
    </w:p>
    <w:p w:rsidR="0067672B" w:rsidRPr="00150551" w:rsidRDefault="0067672B">
      <w:pPr>
        <w:jc w:val="both"/>
        <w:rPr>
          <w:u w:val="single"/>
        </w:rPr>
      </w:pPr>
      <w:r w:rsidRPr="00150551">
        <w:rPr>
          <w:u w:val="single"/>
        </w:rPr>
        <w:t xml:space="preserve">The T/S Desk makes a Hotline call to Transmission Operators </w:t>
      </w:r>
    </w:p>
    <w:p w:rsidR="0067672B" w:rsidRPr="00150551" w:rsidRDefault="0067672B">
      <w:pPr>
        <w:jc w:val="both"/>
        <w:rPr>
          <w:u w:val="single"/>
        </w:rPr>
      </w:pPr>
    </w:p>
    <w:p w:rsidR="0067672B" w:rsidRDefault="0067672B">
      <w:pPr>
        <w:rPr>
          <w:b/>
          <w:iCs/>
          <w:caps/>
          <w:color w:val="FF0000"/>
          <w:u w:val="single"/>
        </w:rPr>
      </w:pPr>
      <w:r w:rsidRPr="00150551">
        <w:t xml:space="preserve">Script: </w:t>
      </w:r>
      <w:r w:rsidRPr="00150551">
        <w:rPr>
          <w:iCs/>
          <w:caps/>
          <w:color w:val="FF0000"/>
          <w:u w:val="single"/>
        </w:rPr>
        <w:t xml:space="preserve">“ERCOT is conducting a drill. All of the following instructions are for simulation and test purposes only. No real-time action is to be taken. </w:t>
      </w:r>
    </w:p>
    <w:p w:rsidR="0067672B" w:rsidRDefault="0067672B">
      <w:pPr>
        <w:rPr>
          <w:b/>
          <w:color w:val="3366FF"/>
        </w:rPr>
      </w:pPr>
    </w:p>
    <w:p w:rsidR="0067672B" w:rsidRPr="002943DC" w:rsidRDefault="0067672B">
      <w:pPr>
        <w:jc w:val="both"/>
      </w:pPr>
      <w:r w:rsidRPr="002943DC">
        <w:t xml:space="preserve">This is the ERCOT System Operator.  ERCOT is canceling the Advisory.  </w:t>
      </w:r>
      <w:r w:rsidRPr="002943DC">
        <w:rPr>
          <w:bCs/>
        </w:rPr>
        <w:t xml:space="preserve">Continue to assess transmission damages and notify ERCOT of any </w:t>
      </w:r>
      <w:r w:rsidRPr="002943DC">
        <w:t>significant facility status change.</w:t>
      </w:r>
    </w:p>
    <w:p w:rsidR="0067672B" w:rsidRDefault="0067672B">
      <w:pPr>
        <w:jc w:val="both"/>
        <w:rPr>
          <w:b/>
          <w:bCs/>
        </w:rPr>
      </w:pPr>
    </w:p>
    <w:p w:rsidR="0067672B" w:rsidRPr="00150551" w:rsidRDefault="0067672B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67672B" w:rsidRPr="00150551" w:rsidRDefault="0067672B">
      <w:pPr>
        <w:jc w:val="both"/>
      </w:pPr>
    </w:p>
    <w:p w:rsidR="002973F3" w:rsidRDefault="002973F3" w:rsidP="002973F3">
      <w:pPr>
        <w:jc w:val="both"/>
        <w:rPr>
          <w:u w:val="single"/>
        </w:rPr>
      </w:pPr>
      <w:r w:rsidRPr="00150551">
        <w:rPr>
          <w:u w:val="single"/>
        </w:rPr>
        <w:t xml:space="preserve">The </w:t>
      </w:r>
      <w:r>
        <w:rPr>
          <w:u w:val="single"/>
        </w:rPr>
        <w:t xml:space="preserve">Real Time </w:t>
      </w:r>
      <w:r w:rsidRPr="00150551">
        <w:rPr>
          <w:u w:val="single"/>
        </w:rPr>
        <w:t>Desk makes a Hotline call to QSEs</w:t>
      </w:r>
      <w:r>
        <w:rPr>
          <w:u w:val="single"/>
        </w:rPr>
        <w:t xml:space="preserve"> </w:t>
      </w:r>
    </w:p>
    <w:p w:rsidR="0067672B" w:rsidRPr="00150551" w:rsidRDefault="0067672B">
      <w:pPr>
        <w:rPr>
          <w:iCs/>
          <w:caps/>
          <w:highlight w:val="yellow"/>
        </w:rPr>
      </w:pPr>
    </w:p>
    <w:p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Script: </w:t>
      </w:r>
      <w:r w:rsidRPr="00150551">
        <w:rPr>
          <w:iCs/>
          <w:caps/>
          <w:color w:val="FF0000"/>
          <w:u w:val="single"/>
        </w:rPr>
        <w:t xml:space="preserve"> “ERCOT is conducting a drill. All of the following instructions are for simulation and test purposes only.  No real-time action is to be taken.”</w:t>
      </w:r>
    </w:p>
    <w:p w:rsidR="0067672B" w:rsidRDefault="0067672B">
      <w:pPr>
        <w:jc w:val="both"/>
        <w:rPr>
          <w:b/>
          <w:bCs/>
        </w:rPr>
      </w:pPr>
    </w:p>
    <w:p w:rsidR="0067672B" w:rsidRPr="002943DC" w:rsidRDefault="0067672B">
      <w:pPr>
        <w:jc w:val="both"/>
      </w:pPr>
      <w:r w:rsidRPr="002943DC">
        <w:t>This is the ERCOT System Operator.  ERCOT is canceling the Advisory.  When you make contact with your Resources, notify ERCOT of</w:t>
      </w:r>
      <w:r>
        <w:rPr>
          <w:b/>
        </w:rPr>
        <w:t xml:space="preserve"> </w:t>
      </w:r>
      <w:r w:rsidRPr="002943DC">
        <w:t>any significant resource status change</w:t>
      </w:r>
      <w:r w:rsidR="002973F3">
        <w:t>s</w:t>
      </w:r>
      <w:r w:rsidRPr="002943DC">
        <w:t xml:space="preserve">.  Also continue to update your </w:t>
      </w:r>
      <w:r w:rsidR="002973F3">
        <w:t>COP</w:t>
      </w:r>
      <w:r w:rsidRPr="002943DC">
        <w:t>.</w:t>
      </w:r>
    </w:p>
    <w:p w:rsidR="0067672B" w:rsidRDefault="0067672B">
      <w:pPr>
        <w:jc w:val="both"/>
        <w:rPr>
          <w:b/>
        </w:rPr>
      </w:pPr>
    </w:p>
    <w:p w:rsidR="0067672B" w:rsidRPr="00150551" w:rsidRDefault="0067672B">
      <w:pPr>
        <w:jc w:val="both"/>
        <w:rPr>
          <w:color w:val="FF0000"/>
          <w:u w:val="single"/>
        </w:rPr>
      </w:pPr>
      <w:r w:rsidRPr="00150551">
        <w:rPr>
          <w:color w:val="FF0000"/>
          <w:u w:val="single"/>
        </w:rPr>
        <w:t>“This is a drill.”</w:t>
      </w:r>
    </w:p>
    <w:p w:rsidR="007B6D92" w:rsidRDefault="00370D5F" w:rsidP="00370D5F">
      <w:pPr>
        <w:jc w:val="center"/>
        <w:rPr>
          <w:b/>
          <w:color w:val="FF0000"/>
          <w:u w:val="single"/>
        </w:rPr>
      </w:pPr>
      <w:r>
        <w:rPr>
          <w:b/>
        </w:rPr>
        <w:br w:type="page"/>
      </w:r>
      <w:r w:rsidR="007B6D92" w:rsidRPr="00E911D7">
        <w:rPr>
          <w:b/>
          <w:color w:val="FF0000"/>
          <w:u w:val="single"/>
        </w:rPr>
        <w:lastRenderedPageBreak/>
        <w:t xml:space="preserve">Landfall </w:t>
      </w:r>
      <w:r w:rsidR="007B6D92">
        <w:rPr>
          <w:b/>
          <w:color w:val="FF0000"/>
          <w:u w:val="single"/>
        </w:rPr>
        <w:t>Day +1, 0200</w:t>
      </w:r>
    </w:p>
    <w:p w:rsidR="007B6D92" w:rsidRPr="007B6D92" w:rsidRDefault="00FE7981" w:rsidP="007B6D92">
      <w:pPr>
        <w:ind w:left="720"/>
        <w:jc w:val="center"/>
        <w:rPr>
          <w:b/>
          <w:highlight w:val="yellow"/>
          <w:u w:val="single"/>
        </w:rPr>
      </w:pPr>
      <w:r>
        <w:rPr>
          <w:b/>
          <w:highlight w:val="yellow"/>
          <w:u w:val="single"/>
        </w:rPr>
        <w:t xml:space="preserve">1500 / </w:t>
      </w:r>
      <w:r w:rsidR="007B6D92" w:rsidRPr="007B6D92">
        <w:rPr>
          <w:b/>
          <w:highlight w:val="yellow"/>
          <w:u w:val="single"/>
        </w:rPr>
        <w:t xml:space="preserve">CANCEL OCN </w:t>
      </w:r>
    </w:p>
    <w:p w:rsidR="007B6D92" w:rsidRDefault="007B6D92" w:rsidP="007B6D92">
      <w:pPr>
        <w:ind w:left="720"/>
        <w:jc w:val="center"/>
        <w:rPr>
          <w:b/>
        </w:rPr>
      </w:pPr>
      <w:r w:rsidRPr="00FE7981">
        <w:rPr>
          <w:b/>
          <w:highlight w:val="yellow"/>
        </w:rPr>
        <w:t>(</w:t>
      </w:r>
      <w:r w:rsidRPr="00FE7981">
        <w:rPr>
          <w:b/>
          <w:i/>
          <w:highlight w:val="yellow"/>
        </w:rPr>
        <w:t>1500 Drill Time</w:t>
      </w:r>
      <w:r w:rsidR="00FE7981" w:rsidRPr="00FE7981">
        <w:rPr>
          <w:b/>
          <w:i/>
          <w:highlight w:val="yellow"/>
        </w:rPr>
        <w:t xml:space="preserve"> May 23</w:t>
      </w:r>
      <w:r w:rsidR="00FE7981" w:rsidRPr="00FE7981">
        <w:rPr>
          <w:b/>
          <w:i/>
          <w:highlight w:val="yellow"/>
          <w:vertAlign w:val="superscript"/>
        </w:rPr>
        <w:t>rd</w:t>
      </w:r>
      <w:r w:rsidRPr="00FE7981">
        <w:rPr>
          <w:b/>
          <w:highlight w:val="yellow"/>
        </w:rPr>
        <w:t>)</w:t>
      </w:r>
    </w:p>
    <w:p w:rsidR="0067672B" w:rsidRDefault="0067672B">
      <w:pPr>
        <w:jc w:val="center"/>
        <w:rPr>
          <w:b/>
          <w:bCs/>
        </w:rPr>
      </w:pPr>
    </w:p>
    <w:p w:rsidR="0067672B" w:rsidRDefault="0067672B">
      <w:pPr>
        <w:jc w:val="center"/>
        <w:rPr>
          <w:b/>
          <w:bCs/>
        </w:rPr>
      </w:pPr>
    </w:p>
    <w:p w:rsidR="0067672B" w:rsidRDefault="0067672B">
      <w:pPr>
        <w:jc w:val="center"/>
        <w:rPr>
          <w:b/>
          <w:bCs/>
        </w:rPr>
      </w:pPr>
    </w:p>
    <w:p w:rsidR="0067672B" w:rsidRDefault="0067672B">
      <w:pPr>
        <w:jc w:val="center"/>
        <w:rPr>
          <w:b/>
          <w:bCs/>
        </w:rPr>
      </w:pPr>
      <w:r>
        <w:rPr>
          <w:b/>
          <w:bCs/>
        </w:rPr>
        <w:t>OCN is canceled</w:t>
      </w:r>
    </w:p>
    <w:p w:rsidR="0067672B" w:rsidRDefault="0067672B">
      <w:pPr>
        <w:jc w:val="center"/>
        <w:rPr>
          <w:b/>
          <w:bCs/>
        </w:rPr>
      </w:pPr>
    </w:p>
    <w:p w:rsidR="00370D5F" w:rsidRDefault="00370D5F">
      <w:pPr>
        <w:jc w:val="center"/>
        <w:rPr>
          <w:b/>
          <w:bCs/>
        </w:rPr>
      </w:pPr>
    </w:p>
    <w:p w:rsidR="00370D5F" w:rsidRDefault="00370D5F">
      <w:pPr>
        <w:jc w:val="center"/>
        <w:rPr>
          <w:b/>
          <w:bCs/>
        </w:rPr>
      </w:pPr>
    </w:p>
    <w:p w:rsidR="00370D5F" w:rsidRPr="004E640A" w:rsidRDefault="004E640A">
      <w:pPr>
        <w:jc w:val="center"/>
        <w:rPr>
          <w:b/>
          <w:bCs/>
          <w:color w:val="0000FF"/>
          <w:sz w:val="48"/>
          <w:szCs w:val="48"/>
        </w:rPr>
      </w:pPr>
      <w:r w:rsidRPr="004E640A">
        <w:rPr>
          <w:b/>
          <w:bCs/>
          <w:color w:val="0000FF"/>
          <w:sz w:val="48"/>
          <w:szCs w:val="48"/>
        </w:rPr>
        <w:t xml:space="preserve">(2012 </w:t>
      </w:r>
      <w:r w:rsidR="00370D5F" w:rsidRPr="004E640A">
        <w:rPr>
          <w:b/>
          <w:bCs/>
          <w:color w:val="0000FF"/>
          <w:sz w:val="48"/>
          <w:szCs w:val="48"/>
        </w:rPr>
        <w:t xml:space="preserve">SEVERE WEATHER DRILL </w:t>
      </w:r>
      <w:r w:rsidRPr="004E640A">
        <w:rPr>
          <w:b/>
          <w:bCs/>
          <w:color w:val="0000FF"/>
          <w:sz w:val="48"/>
          <w:szCs w:val="48"/>
        </w:rPr>
        <w:t>OVER)</w:t>
      </w:r>
    </w:p>
    <w:sectPr w:rsidR="00370D5F" w:rsidRPr="004E640A" w:rsidSect="0030500B">
      <w:footerReference w:type="default" r:id="rId7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E32" w:rsidRDefault="00BA6E32">
      <w:r>
        <w:separator/>
      </w:r>
    </w:p>
  </w:endnote>
  <w:endnote w:type="continuationSeparator" w:id="0">
    <w:p w:rsidR="00BA6E32" w:rsidRDefault="00BA6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500B" w:rsidRDefault="00F41AA2">
    <w:pPr>
      <w:pStyle w:val="Footer"/>
      <w:jc w:val="center"/>
    </w:pPr>
    <w:fldSimple w:instr=" PAGE   \* MERGEFORMAT ">
      <w:r w:rsidR="005F7C91">
        <w:rPr>
          <w:noProof/>
        </w:rPr>
        <w:t>1</w:t>
      </w:r>
    </w:fldSimple>
  </w:p>
  <w:p w:rsidR="0030500B" w:rsidRDefault="0030500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E32" w:rsidRDefault="00BA6E32">
      <w:r>
        <w:separator/>
      </w:r>
    </w:p>
  </w:footnote>
  <w:footnote w:type="continuationSeparator" w:id="0">
    <w:p w:rsidR="00BA6E32" w:rsidRDefault="00BA6E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3014D"/>
    <w:multiLevelType w:val="hybridMultilevel"/>
    <w:tmpl w:val="49082E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7A403F"/>
    <w:multiLevelType w:val="hybridMultilevel"/>
    <w:tmpl w:val="39609EB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>
    <w:nsid w:val="123401C7"/>
    <w:multiLevelType w:val="hybridMultilevel"/>
    <w:tmpl w:val="F1BC4C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4355762"/>
    <w:multiLevelType w:val="hybridMultilevel"/>
    <w:tmpl w:val="32BCA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D108E4"/>
    <w:multiLevelType w:val="hybridMultilevel"/>
    <w:tmpl w:val="8F5410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165446"/>
    <w:multiLevelType w:val="hybridMultilevel"/>
    <w:tmpl w:val="326CC1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2777953"/>
    <w:multiLevelType w:val="hybridMultilevel"/>
    <w:tmpl w:val="D04A4878"/>
    <w:lvl w:ilvl="0" w:tplc="F36C2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AC2B87"/>
    <w:multiLevelType w:val="hybridMultilevel"/>
    <w:tmpl w:val="334EBD1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1AB23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3230137F"/>
    <w:multiLevelType w:val="hybridMultilevel"/>
    <w:tmpl w:val="60BC7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9290811"/>
    <w:multiLevelType w:val="hybridMultilevel"/>
    <w:tmpl w:val="2D1C072A"/>
    <w:lvl w:ilvl="0" w:tplc="F36C2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A87BA9"/>
    <w:multiLevelType w:val="hybridMultilevel"/>
    <w:tmpl w:val="B3460E1E"/>
    <w:lvl w:ilvl="0" w:tplc="F36C2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361B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>
    <w:nsid w:val="407B7CC3"/>
    <w:multiLevelType w:val="hybridMultilevel"/>
    <w:tmpl w:val="61EE4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693E74"/>
    <w:multiLevelType w:val="hybridMultilevel"/>
    <w:tmpl w:val="384070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EE0909"/>
    <w:multiLevelType w:val="hybridMultilevel"/>
    <w:tmpl w:val="95C4264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>
    <w:nsid w:val="66B917C2"/>
    <w:multiLevelType w:val="hybridMultilevel"/>
    <w:tmpl w:val="3DB47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367E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057774E"/>
    <w:multiLevelType w:val="hybridMultilevel"/>
    <w:tmpl w:val="8618B1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71A4796B"/>
    <w:multiLevelType w:val="hybridMultilevel"/>
    <w:tmpl w:val="203E61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76C4226"/>
    <w:multiLevelType w:val="hybridMultilevel"/>
    <w:tmpl w:val="C694A6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7"/>
  </w:num>
  <w:num w:numId="4">
    <w:abstractNumId w:val="12"/>
  </w:num>
  <w:num w:numId="5">
    <w:abstractNumId w:val="18"/>
  </w:num>
  <w:num w:numId="6">
    <w:abstractNumId w:val="5"/>
  </w:num>
  <w:num w:numId="7">
    <w:abstractNumId w:val="15"/>
  </w:num>
  <w:num w:numId="8">
    <w:abstractNumId w:val="3"/>
  </w:num>
  <w:num w:numId="9">
    <w:abstractNumId w:val="13"/>
  </w:num>
  <w:num w:numId="10">
    <w:abstractNumId w:val="14"/>
  </w:num>
  <w:num w:numId="11">
    <w:abstractNumId w:val="20"/>
  </w:num>
  <w:num w:numId="12">
    <w:abstractNumId w:val="4"/>
  </w:num>
  <w:num w:numId="13">
    <w:abstractNumId w:val="7"/>
  </w:num>
  <w:num w:numId="14">
    <w:abstractNumId w:val="9"/>
  </w:num>
  <w:num w:numId="15">
    <w:abstractNumId w:val="0"/>
  </w:num>
  <w:num w:numId="16">
    <w:abstractNumId w:val="19"/>
  </w:num>
  <w:num w:numId="17">
    <w:abstractNumId w:val="2"/>
  </w:num>
  <w:num w:numId="18">
    <w:abstractNumId w:val="1"/>
  </w:num>
  <w:num w:numId="19">
    <w:abstractNumId w:val="11"/>
  </w:num>
  <w:num w:numId="20">
    <w:abstractNumId w:val="10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trackRevisions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52E6"/>
    <w:rsid w:val="00021A6C"/>
    <w:rsid w:val="000F543D"/>
    <w:rsid w:val="00100E3E"/>
    <w:rsid w:val="00126BED"/>
    <w:rsid w:val="001340D8"/>
    <w:rsid w:val="00150551"/>
    <w:rsid w:val="0017135F"/>
    <w:rsid w:val="001C1238"/>
    <w:rsid w:val="002943DC"/>
    <w:rsid w:val="002973F3"/>
    <w:rsid w:val="0030500B"/>
    <w:rsid w:val="00340953"/>
    <w:rsid w:val="00354687"/>
    <w:rsid w:val="00370D5F"/>
    <w:rsid w:val="0038205A"/>
    <w:rsid w:val="003C4EA8"/>
    <w:rsid w:val="00404617"/>
    <w:rsid w:val="0040586C"/>
    <w:rsid w:val="00447340"/>
    <w:rsid w:val="00455A58"/>
    <w:rsid w:val="00464061"/>
    <w:rsid w:val="004B34AA"/>
    <w:rsid w:val="004B77CE"/>
    <w:rsid w:val="004E2F87"/>
    <w:rsid w:val="004E640A"/>
    <w:rsid w:val="004F3E65"/>
    <w:rsid w:val="004F5CBE"/>
    <w:rsid w:val="005014D9"/>
    <w:rsid w:val="0055470C"/>
    <w:rsid w:val="005F005E"/>
    <w:rsid w:val="005F3564"/>
    <w:rsid w:val="005F7C91"/>
    <w:rsid w:val="00605647"/>
    <w:rsid w:val="00624339"/>
    <w:rsid w:val="00642982"/>
    <w:rsid w:val="00671C9F"/>
    <w:rsid w:val="0067672B"/>
    <w:rsid w:val="00697066"/>
    <w:rsid w:val="006B1CA7"/>
    <w:rsid w:val="006F5B81"/>
    <w:rsid w:val="007B28CE"/>
    <w:rsid w:val="007B6D92"/>
    <w:rsid w:val="007E0B25"/>
    <w:rsid w:val="00842AF4"/>
    <w:rsid w:val="008453DE"/>
    <w:rsid w:val="00876883"/>
    <w:rsid w:val="008C2D6F"/>
    <w:rsid w:val="008C58A0"/>
    <w:rsid w:val="008E075E"/>
    <w:rsid w:val="008E22E2"/>
    <w:rsid w:val="008E2EEF"/>
    <w:rsid w:val="008E7DEE"/>
    <w:rsid w:val="00953840"/>
    <w:rsid w:val="00976203"/>
    <w:rsid w:val="009E3BCD"/>
    <w:rsid w:val="00A20251"/>
    <w:rsid w:val="00AC678A"/>
    <w:rsid w:val="00BA1F5B"/>
    <w:rsid w:val="00BA6E32"/>
    <w:rsid w:val="00BC6DA8"/>
    <w:rsid w:val="00BD2F4E"/>
    <w:rsid w:val="00BF57A8"/>
    <w:rsid w:val="00BF6B4D"/>
    <w:rsid w:val="00C1795F"/>
    <w:rsid w:val="00C5770E"/>
    <w:rsid w:val="00C62EC1"/>
    <w:rsid w:val="00D41958"/>
    <w:rsid w:val="00D47703"/>
    <w:rsid w:val="00D47931"/>
    <w:rsid w:val="00D62EFC"/>
    <w:rsid w:val="00D763ED"/>
    <w:rsid w:val="00D7737D"/>
    <w:rsid w:val="00DB2B5D"/>
    <w:rsid w:val="00DC19CD"/>
    <w:rsid w:val="00DE4EDA"/>
    <w:rsid w:val="00DF127E"/>
    <w:rsid w:val="00E32165"/>
    <w:rsid w:val="00E35249"/>
    <w:rsid w:val="00E40397"/>
    <w:rsid w:val="00E452E6"/>
    <w:rsid w:val="00E967EE"/>
    <w:rsid w:val="00EB66EB"/>
    <w:rsid w:val="00EC781A"/>
    <w:rsid w:val="00F41AA2"/>
    <w:rsid w:val="00F96D13"/>
    <w:rsid w:val="00FD7E68"/>
    <w:rsid w:val="00FE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1A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F41AA2"/>
  </w:style>
  <w:style w:type="paragraph" w:styleId="Header">
    <w:name w:val="header"/>
    <w:basedOn w:val="Normal"/>
    <w:rsid w:val="00F41A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41AA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AA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F41AA2"/>
    <w:pPr>
      <w:jc w:val="center"/>
    </w:pPr>
    <w:rPr>
      <w:b/>
      <w:szCs w:val="20"/>
    </w:rPr>
  </w:style>
  <w:style w:type="paragraph" w:styleId="BodyText">
    <w:name w:val="Body Text"/>
    <w:basedOn w:val="Normal"/>
    <w:rsid w:val="00F41AA2"/>
    <w:rPr>
      <w:b/>
      <w:szCs w:val="20"/>
    </w:rPr>
  </w:style>
  <w:style w:type="character" w:styleId="Hyperlink">
    <w:name w:val="Hyperlink"/>
    <w:basedOn w:val="DefaultParagraphFont"/>
    <w:rsid w:val="0055470C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EC781A"/>
    <w:rPr>
      <w:sz w:val="16"/>
      <w:szCs w:val="16"/>
    </w:rPr>
  </w:style>
  <w:style w:type="paragraph" w:styleId="CommentText">
    <w:name w:val="annotation text"/>
    <w:basedOn w:val="Normal"/>
    <w:semiHidden/>
    <w:rsid w:val="00EC781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C781A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4E640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2395</Words>
  <Characters>12283</Characters>
  <Application>Microsoft Office Word</Application>
  <DocSecurity>0</DocSecurity>
  <Lines>102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WINTER STROM DRILL SCRIPTS</vt:lpstr>
    </vt:vector>
  </TitlesOfParts>
  <Company>ERCOT</Company>
  <LinksUpToDate>false</LinksUpToDate>
  <CharactersWithSpaces>14649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STROM DRILL SCRIPTS</dc:title>
  <dc:subject/>
  <dc:creator>kgrammer</dc:creator>
  <cp:keywords/>
  <dc:description/>
  <cp:lastModifiedBy>Donald House</cp:lastModifiedBy>
  <cp:revision>2</cp:revision>
  <cp:lastPrinted>2008-03-26T17:24:00Z</cp:lastPrinted>
  <dcterms:created xsi:type="dcterms:W3CDTF">2012-04-16T19:13:00Z</dcterms:created>
  <dcterms:modified xsi:type="dcterms:W3CDTF">2012-04-16T19:13:00Z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