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E38" w:rsidRPr="00770A63" w:rsidRDefault="00892E38" w:rsidP="0066699F">
      <w:pPr>
        <w:pStyle w:val="Title"/>
        <w:ind w:left="720"/>
        <w:rPr>
          <w:sz w:val="32"/>
          <w:szCs w:val="32"/>
        </w:rPr>
      </w:pPr>
      <w:r w:rsidRPr="00770A63">
        <w:rPr>
          <w:sz w:val="32"/>
          <w:szCs w:val="32"/>
        </w:rPr>
        <w:t>ERCOT 20</w:t>
      </w:r>
      <w:r w:rsidR="00BB6707" w:rsidRPr="00770A63">
        <w:rPr>
          <w:sz w:val="32"/>
          <w:szCs w:val="32"/>
        </w:rPr>
        <w:t>1</w:t>
      </w:r>
      <w:r w:rsidR="008A621E">
        <w:rPr>
          <w:sz w:val="32"/>
          <w:szCs w:val="32"/>
        </w:rPr>
        <w:t>2</w:t>
      </w:r>
      <w:r w:rsidRPr="00770A63">
        <w:rPr>
          <w:sz w:val="32"/>
          <w:szCs w:val="32"/>
        </w:rPr>
        <w:t xml:space="preserve"> SEVERE WEATHER DRILL SCRIPT</w:t>
      </w:r>
    </w:p>
    <w:p w:rsidR="00892E38" w:rsidRPr="00770A63" w:rsidRDefault="00770A63" w:rsidP="00770A63">
      <w:pPr>
        <w:pStyle w:val="Heading1"/>
        <w:ind w:left="720"/>
        <w:jc w:val="center"/>
        <w:rPr>
          <w:b w:val="0"/>
          <w:color w:val="FF0000"/>
          <w:sz w:val="32"/>
          <w:szCs w:val="32"/>
        </w:rPr>
      </w:pPr>
      <w:r w:rsidRPr="00770A63">
        <w:rPr>
          <w:b w:val="0"/>
          <w:color w:val="FF0000"/>
          <w:sz w:val="32"/>
          <w:szCs w:val="32"/>
        </w:rPr>
        <w:t xml:space="preserve">Event </w:t>
      </w:r>
      <w:r>
        <w:rPr>
          <w:b w:val="0"/>
          <w:color w:val="FF0000"/>
          <w:sz w:val="32"/>
          <w:szCs w:val="32"/>
        </w:rPr>
        <w:t xml:space="preserve">Simulating </w:t>
      </w:r>
      <w:r w:rsidRPr="00770A63">
        <w:rPr>
          <w:b w:val="0"/>
          <w:color w:val="FF0000"/>
          <w:sz w:val="32"/>
          <w:szCs w:val="32"/>
        </w:rPr>
        <w:t xml:space="preserve">a </w:t>
      </w:r>
      <w:r w:rsidR="00892E38" w:rsidRPr="00770A63">
        <w:rPr>
          <w:b w:val="0"/>
          <w:color w:val="FF0000"/>
          <w:sz w:val="32"/>
          <w:szCs w:val="32"/>
        </w:rPr>
        <w:t xml:space="preserve">Category </w:t>
      </w:r>
      <w:r w:rsidR="00B629BB">
        <w:rPr>
          <w:b w:val="0"/>
          <w:color w:val="FF0000"/>
          <w:sz w:val="32"/>
          <w:szCs w:val="32"/>
        </w:rPr>
        <w:t>5</w:t>
      </w:r>
      <w:r w:rsidR="00892E38" w:rsidRPr="00770A63">
        <w:rPr>
          <w:b w:val="0"/>
          <w:color w:val="FF0000"/>
          <w:sz w:val="32"/>
          <w:szCs w:val="32"/>
        </w:rPr>
        <w:t xml:space="preserve"> Hurricane</w:t>
      </w:r>
    </w:p>
    <w:p w:rsidR="00892E38" w:rsidRDefault="00892E38" w:rsidP="0066699F">
      <w:pPr>
        <w:ind w:left="720"/>
        <w:rPr>
          <w:b/>
          <w:sz w:val="24"/>
        </w:rPr>
      </w:pPr>
    </w:p>
    <w:p w:rsidR="00892E38" w:rsidRDefault="00892E38" w:rsidP="0066699F">
      <w:pPr>
        <w:ind w:left="720"/>
        <w:rPr>
          <w:b/>
          <w:sz w:val="24"/>
          <w:u w:val="single"/>
        </w:rPr>
      </w:pPr>
    </w:p>
    <w:p w:rsidR="00892E38" w:rsidRDefault="00892E38" w:rsidP="0066699F">
      <w:pPr>
        <w:ind w:left="720"/>
        <w:rPr>
          <w:b/>
          <w:sz w:val="24"/>
        </w:rPr>
      </w:pPr>
      <w:r>
        <w:rPr>
          <w:b/>
          <w:sz w:val="24"/>
          <w:u w:val="single"/>
        </w:rPr>
        <w:t>DRILL PURPOSE</w:t>
      </w:r>
      <w:r>
        <w:rPr>
          <w:b/>
          <w:sz w:val="24"/>
        </w:rPr>
        <w:t>:</w:t>
      </w:r>
    </w:p>
    <w:p w:rsidR="00892E38" w:rsidRDefault="00892E38" w:rsidP="0066699F">
      <w:pPr>
        <w:ind w:left="720"/>
        <w:rPr>
          <w:b/>
          <w:sz w:val="24"/>
        </w:rPr>
      </w:pPr>
    </w:p>
    <w:p w:rsidR="00892E38" w:rsidRPr="005579C0" w:rsidRDefault="00892E38" w:rsidP="0066699F">
      <w:pPr>
        <w:ind w:left="720"/>
        <w:rPr>
          <w:sz w:val="24"/>
        </w:rPr>
      </w:pPr>
      <w:r w:rsidRPr="005579C0">
        <w:rPr>
          <w:sz w:val="24"/>
        </w:rPr>
        <w:t>The ERCOT 20</w:t>
      </w:r>
      <w:r w:rsidR="00BB6707" w:rsidRPr="005579C0">
        <w:rPr>
          <w:sz w:val="24"/>
        </w:rPr>
        <w:t>1</w:t>
      </w:r>
      <w:r w:rsidR="008A621E">
        <w:rPr>
          <w:sz w:val="24"/>
        </w:rPr>
        <w:t>2</w:t>
      </w:r>
      <w:r w:rsidRPr="005579C0">
        <w:rPr>
          <w:sz w:val="24"/>
        </w:rPr>
        <w:t xml:space="preserve"> Severe </w:t>
      </w:r>
      <w:r w:rsidR="00DD789C">
        <w:rPr>
          <w:sz w:val="24"/>
        </w:rPr>
        <w:t>Weather Drill is to provide TO</w:t>
      </w:r>
      <w:r w:rsidRPr="005579C0">
        <w:rPr>
          <w:sz w:val="24"/>
        </w:rPr>
        <w:t>, QSE, and ERCOT Operators with simulated emergency operations practice.  It is anticipated that each operator participating in the Drill will:</w:t>
      </w:r>
    </w:p>
    <w:p w:rsidR="00892E38" w:rsidRPr="005579C0" w:rsidRDefault="00892E38" w:rsidP="0066699F">
      <w:pPr>
        <w:ind w:left="720"/>
        <w:rPr>
          <w:sz w:val="24"/>
        </w:rPr>
      </w:pPr>
    </w:p>
    <w:p w:rsidR="00892E38" w:rsidRPr="005579C0" w:rsidRDefault="00892E38" w:rsidP="0066699F">
      <w:pPr>
        <w:numPr>
          <w:ilvl w:val="0"/>
          <w:numId w:val="1"/>
        </w:numPr>
        <w:tabs>
          <w:tab w:val="clear" w:pos="360"/>
          <w:tab w:val="num" w:pos="1080"/>
        </w:tabs>
        <w:ind w:left="1080"/>
        <w:rPr>
          <w:sz w:val="24"/>
        </w:rPr>
      </w:pPr>
      <w:r w:rsidRPr="005579C0">
        <w:rPr>
          <w:sz w:val="24"/>
        </w:rPr>
        <w:t xml:space="preserve">Practice communicating with other entities not only in events leading up to the Hurricane event (on May </w:t>
      </w:r>
      <w:r w:rsidR="00FD29C6" w:rsidRPr="005579C0">
        <w:rPr>
          <w:sz w:val="24"/>
        </w:rPr>
        <w:t>2</w:t>
      </w:r>
      <w:r w:rsidR="0071707B">
        <w:rPr>
          <w:sz w:val="24"/>
        </w:rPr>
        <w:t>2</w:t>
      </w:r>
      <w:r w:rsidRPr="005579C0">
        <w:rPr>
          <w:sz w:val="24"/>
        </w:rPr>
        <w:t xml:space="preserve">), but also appropriate restoration activities on the day of the Drill (on May </w:t>
      </w:r>
      <w:r w:rsidR="00FD29C6" w:rsidRPr="005579C0">
        <w:rPr>
          <w:sz w:val="24"/>
        </w:rPr>
        <w:t>2</w:t>
      </w:r>
      <w:r w:rsidR="0071707B">
        <w:rPr>
          <w:sz w:val="24"/>
        </w:rPr>
        <w:t>3</w:t>
      </w:r>
      <w:r w:rsidRPr="005579C0">
        <w:rPr>
          <w:sz w:val="24"/>
        </w:rPr>
        <w:t>)</w:t>
      </w:r>
    </w:p>
    <w:p w:rsidR="00892E38" w:rsidRPr="005579C0" w:rsidRDefault="00892E38" w:rsidP="0066699F">
      <w:pPr>
        <w:numPr>
          <w:ilvl w:val="0"/>
          <w:numId w:val="1"/>
        </w:numPr>
        <w:tabs>
          <w:tab w:val="clear" w:pos="360"/>
          <w:tab w:val="num" w:pos="1080"/>
        </w:tabs>
        <w:ind w:left="1080"/>
        <w:rPr>
          <w:sz w:val="24"/>
        </w:rPr>
      </w:pPr>
      <w:r w:rsidRPr="005579C0">
        <w:rPr>
          <w:sz w:val="24"/>
        </w:rPr>
        <w:t>Have the opportunity to simulate the use of internal backup emergency plans</w:t>
      </w:r>
    </w:p>
    <w:p w:rsidR="00892E38" w:rsidRPr="005579C0" w:rsidRDefault="00892E38" w:rsidP="0066699F">
      <w:pPr>
        <w:numPr>
          <w:ilvl w:val="0"/>
          <w:numId w:val="2"/>
        </w:numPr>
        <w:tabs>
          <w:tab w:val="clear" w:pos="360"/>
          <w:tab w:val="num" w:pos="1080"/>
        </w:tabs>
        <w:ind w:left="1080"/>
        <w:rPr>
          <w:sz w:val="24"/>
        </w:rPr>
      </w:pPr>
      <w:r w:rsidRPr="005579C0">
        <w:rPr>
          <w:sz w:val="24"/>
        </w:rPr>
        <w:t>Have the post-</w:t>
      </w:r>
      <w:r w:rsidR="005579C0" w:rsidRPr="005579C0">
        <w:rPr>
          <w:sz w:val="24"/>
        </w:rPr>
        <w:t>d</w:t>
      </w:r>
      <w:r w:rsidRPr="005579C0">
        <w:rPr>
          <w:sz w:val="24"/>
        </w:rPr>
        <w:t>rill opportunity to determine lessons learned, to make needed changes to emergency and emergency operations plans, and to critique the Drill</w:t>
      </w:r>
    </w:p>
    <w:p w:rsidR="00892E38" w:rsidRPr="005579C0" w:rsidRDefault="00892E38" w:rsidP="0066699F">
      <w:pPr>
        <w:numPr>
          <w:ilvl w:val="0"/>
          <w:numId w:val="2"/>
        </w:numPr>
        <w:tabs>
          <w:tab w:val="clear" w:pos="360"/>
          <w:tab w:val="num" w:pos="1080"/>
        </w:tabs>
        <w:ind w:left="1080"/>
        <w:rPr>
          <w:sz w:val="24"/>
        </w:rPr>
      </w:pPr>
      <w:r w:rsidRPr="005579C0">
        <w:rPr>
          <w:sz w:val="24"/>
        </w:rPr>
        <w:t>Have the opportunity to exercise other emergency centers within your organization.</w:t>
      </w:r>
    </w:p>
    <w:p w:rsidR="00892E38" w:rsidRPr="005579C0" w:rsidRDefault="00892E38" w:rsidP="0066699F">
      <w:pPr>
        <w:numPr>
          <w:ilvl w:val="0"/>
          <w:numId w:val="2"/>
        </w:numPr>
        <w:tabs>
          <w:tab w:val="clear" w:pos="360"/>
          <w:tab w:val="num" w:pos="1080"/>
        </w:tabs>
        <w:ind w:left="1080"/>
        <w:rPr>
          <w:sz w:val="24"/>
        </w:rPr>
      </w:pPr>
      <w:r w:rsidRPr="005579C0">
        <w:rPr>
          <w:sz w:val="24"/>
        </w:rPr>
        <w:t>Have the opportunity to meet NERC &amp; ERCOT Guides’ requirements for emergency training</w:t>
      </w:r>
    </w:p>
    <w:p w:rsidR="00892E38" w:rsidRDefault="00892E38" w:rsidP="0066699F">
      <w:pPr>
        <w:ind w:left="720"/>
        <w:rPr>
          <w:b/>
          <w:sz w:val="24"/>
        </w:rPr>
      </w:pPr>
    </w:p>
    <w:p w:rsidR="00892E38" w:rsidRDefault="00892E38" w:rsidP="0066699F">
      <w:pPr>
        <w:ind w:left="720"/>
        <w:rPr>
          <w:b/>
          <w:sz w:val="24"/>
          <w:u w:val="single"/>
        </w:rPr>
      </w:pPr>
    </w:p>
    <w:p w:rsidR="00892E38" w:rsidRDefault="00892E38" w:rsidP="0066699F">
      <w:pPr>
        <w:ind w:left="720"/>
        <w:rPr>
          <w:b/>
          <w:sz w:val="24"/>
        </w:rPr>
      </w:pPr>
      <w:r>
        <w:rPr>
          <w:b/>
          <w:sz w:val="24"/>
          <w:u w:val="single"/>
        </w:rPr>
        <w:t>DRILL SCENARIO</w:t>
      </w:r>
      <w:r>
        <w:rPr>
          <w:b/>
          <w:sz w:val="24"/>
        </w:rPr>
        <w:t xml:space="preserve">:   </w:t>
      </w:r>
    </w:p>
    <w:p w:rsidR="00892E38" w:rsidRDefault="00892E38" w:rsidP="0066699F">
      <w:pPr>
        <w:ind w:left="720"/>
        <w:rPr>
          <w:b/>
          <w:sz w:val="24"/>
        </w:rPr>
      </w:pPr>
    </w:p>
    <w:p w:rsidR="00CF3353" w:rsidRDefault="00CF3353" w:rsidP="0066699F">
      <w:pPr>
        <w:ind w:left="720"/>
        <w:rPr>
          <w:sz w:val="24"/>
        </w:rPr>
      </w:pPr>
      <w:r w:rsidRPr="00CF3353">
        <w:rPr>
          <w:i/>
          <w:color w:val="FF0000"/>
          <w:sz w:val="24"/>
        </w:rPr>
        <w:t>(8 Days Prior to Landfall)</w:t>
      </w:r>
      <w:r>
        <w:rPr>
          <w:sz w:val="24"/>
        </w:rPr>
        <w:t xml:space="preserve"> </w:t>
      </w:r>
    </w:p>
    <w:p w:rsidR="00892E38" w:rsidRDefault="00892E38" w:rsidP="0066699F">
      <w:pPr>
        <w:ind w:left="720"/>
        <w:rPr>
          <w:sz w:val="24"/>
        </w:rPr>
      </w:pPr>
      <w:r w:rsidRPr="005579C0">
        <w:rPr>
          <w:sz w:val="24"/>
        </w:rPr>
        <w:t xml:space="preserve">ERCOT </w:t>
      </w:r>
      <w:r w:rsidR="00DD789C">
        <w:rPr>
          <w:sz w:val="24"/>
        </w:rPr>
        <w:t xml:space="preserve">begins tracking a Tropical Storm moving toward the Gulf of Mexico. The storm is 8 days away and </w:t>
      </w:r>
      <w:r w:rsidR="00B629BB">
        <w:rPr>
          <w:sz w:val="24"/>
        </w:rPr>
        <w:t xml:space="preserve">currently </w:t>
      </w:r>
      <w:r w:rsidR="00DD789C">
        <w:rPr>
          <w:sz w:val="24"/>
        </w:rPr>
        <w:t xml:space="preserve">tracking into the Gulf of Mexico with no specific landfall predictions. </w:t>
      </w:r>
    </w:p>
    <w:p w:rsidR="00CF3353" w:rsidRDefault="00CF3353" w:rsidP="00CF3353">
      <w:pPr>
        <w:ind w:left="720"/>
        <w:rPr>
          <w:sz w:val="24"/>
        </w:rPr>
      </w:pPr>
      <w:r w:rsidRPr="00CF3353">
        <w:rPr>
          <w:i/>
          <w:color w:val="FF0000"/>
          <w:sz w:val="24"/>
        </w:rPr>
        <w:t>(</w:t>
      </w:r>
      <w:r>
        <w:rPr>
          <w:i/>
          <w:color w:val="FF0000"/>
          <w:sz w:val="24"/>
        </w:rPr>
        <w:t>7</w:t>
      </w:r>
      <w:r w:rsidRPr="00CF3353">
        <w:rPr>
          <w:i/>
          <w:color w:val="FF0000"/>
          <w:sz w:val="24"/>
        </w:rPr>
        <w:t xml:space="preserve"> Days Prior to Landfall)</w:t>
      </w:r>
      <w:r>
        <w:rPr>
          <w:sz w:val="24"/>
        </w:rPr>
        <w:t xml:space="preserve"> </w:t>
      </w:r>
    </w:p>
    <w:p w:rsidR="00DD789C" w:rsidRDefault="00CF3353" w:rsidP="0066699F">
      <w:pPr>
        <w:ind w:left="720"/>
        <w:rPr>
          <w:sz w:val="24"/>
        </w:rPr>
      </w:pPr>
      <w:r>
        <w:rPr>
          <w:sz w:val="24"/>
        </w:rPr>
        <w:t>T</w:t>
      </w:r>
      <w:r w:rsidR="00DD789C">
        <w:rPr>
          <w:sz w:val="24"/>
        </w:rPr>
        <w:t>he sto</w:t>
      </w:r>
      <w:r>
        <w:rPr>
          <w:sz w:val="24"/>
        </w:rPr>
        <w:t xml:space="preserve">rm is upgraded to a Category 1 hurricane. Hurricane May is predicted to make landfall on the Upper Louisiana Coast. </w:t>
      </w:r>
    </w:p>
    <w:p w:rsidR="00CF3353" w:rsidRDefault="00CF3353" w:rsidP="00CF3353">
      <w:pPr>
        <w:ind w:left="720"/>
        <w:rPr>
          <w:sz w:val="24"/>
        </w:rPr>
      </w:pPr>
      <w:r w:rsidRPr="00CF3353">
        <w:rPr>
          <w:i/>
          <w:color w:val="FF0000"/>
          <w:sz w:val="24"/>
        </w:rPr>
        <w:t>(</w:t>
      </w:r>
      <w:r>
        <w:rPr>
          <w:i/>
          <w:color w:val="FF0000"/>
          <w:sz w:val="24"/>
        </w:rPr>
        <w:t>6</w:t>
      </w:r>
      <w:r w:rsidRPr="00CF3353">
        <w:rPr>
          <w:i/>
          <w:color w:val="FF0000"/>
          <w:sz w:val="24"/>
        </w:rPr>
        <w:t xml:space="preserve"> Days Prior to Landfall)</w:t>
      </w:r>
      <w:r>
        <w:rPr>
          <w:sz w:val="24"/>
        </w:rPr>
        <w:t xml:space="preserve"> </w:t>
      </w:r>
    </w:p>
    <w:p w:rsidR="00CF3353" w:rsidRPr="005579C0" w:rsidRDefault="00CF3353" w:rsidP="0066699F">
      <w:pPr>
        <w:ind w:left="720"/>
        <w:rPr>
          <w:sz w:val="24"/>
        </w:rPr>
      </w:pPr>
      <w:r>
        <w:rPr>
          <w:sz w:val="24"/>
        </w:rPr>
        <w:t xml:space="preserve">Hurricane May is upgraded to a Category 2 Hurricane. </w:t>
      </w:r>
      <w:r w:rsidR="004F4CD9">
        <w:rPr>
          <w:sz w:val="24"/>
        </w:rPr>
        <w:t xml:space="preserve">Computer models </w:t>
      </w:r>
      <w:r>
        <w:rPr>
          <w:sz w:val="24"/>
        </w:rPr>
        <w:t>are estimating landfall to be in the Upper Texas/</w:t>
      </w:r>
      <w:r w:rsidR="004F4CD9">
        <w:rPr>
          <w:sz w:val="24"/>
        </w:rPr>
        <w:t xml:space="preserve">Louisiana Coast. </w:t>
      </w:r>
    </w:p>
    <w:p w:rsidR="00770A63" w:rsidRDefault="00770A63" w:rsidP="0066699F">
      <w:pPr>
        <w:ind w:left="720"/>
        <w:rPr>
          <w:sz w:val="24"/>
        </w:rPr>
      </w:pPr>
    </w:p>
    <w:p w:rsidR="00EE599F" w:rsidRDefault="00EE599F" w:rsidP="0066699F">
      <w:pPr>
        <w:ind w:left="720"/>
        <w:rPr>
          <w:i/>
          <w:color w:val="008000"/>
          <w:sz w:val="24"/>
        </w:rPr>
      </w:pPr>
    </w:p>
    <w:p w:rsidR="00F66215" w:rsidRDefault="00F66215" w:rsidP="0066699F">
      <w:pPr>
        <w:ind w:left="720"/>
        <w:rPr>
          <w:i/>
          <w:color w:val="008000"/>
          <w:sz w:val="24"/>
        </w:rPr>
      </w:pPr>
    </w:p>
    <w:p w:rsidR="00F66215" w:rsidRDefault="00F66215" w:rsidP="0066699F">
      <w:pPr>
        <w:ind w:left="720"/>
        <w:rPr>
          <w:i/>
          <w:color w:val="008000"/>
          <w:sz w:val="24"/>
        </w:rPr>
      </w:pPr>
    </w:p>
    <w:p w:rsidR="00F66215" w:rsidRDefault="00F66215" w:rsidP="0066699F">
      <w:pPr>
        <w:ind w:left="720"/>
        <w:rPr>
          <w:i/>
          <w:color w:val="008000"/>
          <w:sz w:val="24"/>
        </w:rPr>
      </w:pPr>
    </w:p>
    <w:p w:rsidR="00F66215" w:rsidRDefault="00F66215" w:rsidP="0066699F">
      <w:pPr>
        <w:ind w:left="720"/>
        <w:rPr>
          <w:i/>
          <w:color w:val="008000"/>
          <w:sz w:val="24"/>
        </w:rPr>
      </w:pPr>
    </w:p>
    <w:p w:rsidR="00F66215" w:rsidRDefault="00F66215" w:rsidP="0066699F">
      <w:pPr>
        <w:ind w:left="720"/>
        <w:rPr>
          <w:i/>
          <w:color w:val="008000"/>
          <w:sz w:val="24"/>
        </w:rPr>
      </w:pPr>
    </w:p>
    <w:p w:rsidR="00F66215" w:rsidRDefault="00F66215" w:rsidP="0066699F">
      <w:pPr>
        <w:ind w:left="720"/>
        <w:rPr>
          <w:i/>
          <w:color w:val="008000"/>
          <w:sz w:val="24"/>
        </w:rPr>
      </w:pPr>
    </w:p>
    <w:p w:rsidR="00EE599F" w:rsidRDefault="00EE599F" w:rsidP="0066699F">
      <w:pPr>
        <w:ind w:left="720"/>
        <w:rPr>
          <w:b/>
          <w:sz w:val="24"/>
        </w:rPr>
      </w:pPr>
    </w:p>
    <w:p w:rsidR="00DB7F93" w:rsidRDefault="00DB7F93" w:rsidP="0066699F">
      <w:pPr>
        <w:ind w:left="720"/>
        <w:rPr>
          <w:b/>
          <w:sz w:val="24"/>
        </w:rPr>
      </w:pPr>
    </w:p>
    <w:p w:rsidR="004F4CD9" w:rsidRDefault="004F4CD9" w:rsidP="0066699F">
      <w:pPr>
        <w:ind w:left="720"/>
        <w:jc w:val="center"/>
        <w:rPr>
          <w:b/>
          <w:sz w:val="24"/>
          <w:u w:val="single"/>
        </w:rPr>
      </w:pPr>
      <w:r w:rsidRPr="004F4CD9">
        <w:rPr>
          <w:b/>
          <w:i/>
          <w:color w:val="FF0000"/>
          <w:sz w:val="24"/>
          <w:u w:val="single"/>
        </w:rPr>
        <w:lastRenderedPageBreak/>
        <w:t>(5 Days Prior to Landfall)</w:t>
      </w:r>
      <w:r>
        <w:rPr>
          <w:b/>
          <w:sz w:val="24"/>
          <w:u w:val="single"/>
        </w:rPr>
        <w:t xml:space="preserve"> </w:t>
      </w:r>
    </w:p>
    <w:p w:rsidR="00892E38" w:rsidRDefault="00892E38" w:rsidP="0066699F">
      <w:pPr>
        <w:ind w:left="720"/>
        <w:jc w:val="center"/>
        <w:rPr>
          <w:b/>
          <w:sz w:val="24"/>
          <w:u w:val="single"/>
        </w:rPr>
      </w:pPr>
      <w:r>
        <w:rPr>
          <w:b/>
          <w:sz w:val="24"/>
          <w:u w:val="single"/>
        </w:rPr>
        <w:t>0</w:t>
      </w:r>
      <w:r w:rsidR="004F4CD9">
        <w:rPr>
          <w:b/>
          <w:sz w:val="24"/>
          <w:u w:val="single"/>
        </w:rPr>
        <w:t>8</w:t>
      </w:r>
      <w:r>
        <w:rPr>
          <w:b/>
          <w:sz w:val="24"/>
          <w:u w:val="single"/>
        </w:rPr>
        <w:t>00/OPERATING CONDITION NOTICE</w:t>
      </w:r>
    </w:p>
    <w:p w:rsidR="00892E38" w:rsidRDefault="00892E38" w:rsidP="0066699F">
      <w:pPr>
        <w:ind w:left="720"/>
        <w:jc w:val="center"/>
        <w:rPr>
          <w:b/>
          <w:i/>
          <w:sz w:val="24"/>
        </w:rPr>
      </w:pPr>
      <w:r>
        <w:rPr>
          <w:b/>
          <w:sz w:val="24"/>
        </w:rPr>
        <w:t>(0</w:t>
      </w:r>
      <w:r w:rsidR="004F4CD9">
        <w:rPr>
          <w:b/>
          <w:sz w:val="24"/>
        </w:rPr>
        <w:t>8</w:t>
      </w:r>
      <w:r>
        <w:rPr>
          <w:b/>
          <w:sz w:val="24"/>
        </w:rPr>
        <w:t>00</w:t>
      </w:r>
      <w:r w:rsidR="00EC4106">
        <w:rPr>
          <w:b/>
          <w:i/>
          <w:sz w:val="24"/>
        </w:rPr>
        <w:t xml:space="preserve"> Drill Time, May</w:t>
      </w:r>
      <w:r w:rsidR="00450B27">
        <w:rPr>
          <w:b/>
          <w:i/>
          <w:sz w:val="24"/>
        </w:rPr>
        <w:t>2</w:t>
      </w:r>
      <w:r w:rsidR="004F4CD9">
        <w:rPr>
          <w:b/>
          <w:i/>
          <w:sz w:val="24"/>
        </w:rPr>
        <w:t>2</w:t>
      </w:r>
      <w:r w:rsidR="00450B27">
        <w:rPr>
          <w:b/>
          <w:i/>
          <w:sz w:val="24"/>
        </w:rPr>
        <w:t>th</w:t>
      </w:r>
      <w:r w:rsidR="00EC4106">
        <w:rPr>
          <w:b/>
          <w:i/>
          <w:sz w:val="24"/>
        </w:rPr>
        <w:t xml:space="preserve">)  </w:t>
      </w:r>
    </w:p>
    <w:p w:rsidR="004F4CD9" w:rsidRPr="00B629BB" w:rsidRDefault="004F4CD9" w:rsidP="004F4CD9">
      <w:pPr>
        <w:ind w:left="720"/>
        <w:rPr>
          <w:i/>
          <w:color w:val="008000"/>
          <w:sz w:val="24"/>
        </w:rPr>
      </w:pPr>
      <w:r w:rsidRPr="007E4179">
        <w:rPr>
          <w:i/>
          <w:color w:val="FF0000"/>
          <w:sz w:val="24"/>
        </w:rPr>
        <w:t>(8:00 a.m. Drill Day 1)</w:t>
      </w:r>
      <w:r w:rsidRPr="00B629BB">
        <w:rPr>
          <w:i/>
          <w:color w:val="008000"/>
          <w:sz w:val="24"/>
        </w:rPr>
        <w:t xml:space="preserve">  Hurricane May is entering the Gulf of Mexico.  May is located just off the Yucatan peninsula at 21.7 N, 088.8 W moving NW @ 15 MPH.  May is a Category 4 storm with 140 mph winds and is expected to strengthen to a Category 5 hurricane over the next few hours.  Computer models predict the probability of landfall along the Upper Texas/Louisiana Coast. </w:t>
      </w:r>
    </w:p>
    <w:p w:rsidR="00892E38" w:rsidRDefault="00892E38" w:rsidP="0066699F">
      <w:pPr>
        <w:ind w:left="720"/>
        <w:rPr>
          <w:b/>
          <w:sz w:val="24"/>
        </w:rPr>
      </w:pPr>
    </w:p>
    <w:p w:rsidR="00892E38" w:rsidRDefault="00892E38" w:rsidP="0066699F">
      <w:pPr>
        <w:ind w:left="720"/>
        <w:rPr>
          <w:b/>
          <w:i/>
          <w:sz w:val="24"/>
        </w:rPr>
      </w:pPr>
      <w:r>
        <w:rPr>
          <w:b/>
          <w:i/>
          <w:sz w:val="24"/>
        </w:rPr>
        <w:t>Drill Notes…</w:t>
      </w:r>
    </w:p>
    <w:p w:rsidR="00892E38" w:rsidRDefault="00892E38" w:rsidP="00EA0106">
      <w:pPr>
        <w:ind w:left="720"/>
        <w:rPr>
          <w:sz w:val="24"/>
        </w:rPr>
      </w:pPr>
      <w:r w:rsidRPr="00EA0106">
        <w:rPr>
          <w:sz w:val="24"/>
        </w:rPr>
        <w:t xml:space="preserve">ERCOT anticipates a severe shortfall of load, such that insecure system conditions are projected.  ERCOT responds that by issuing an </w:t>
      </w:r>
      <w:r w:rsidRPr="00EE599F">
        <w:rPr>
          <w:color w:val="FF0000"/>
          <w:sz w:val="24"/>
          <w:u w:val="single"/>
        </w:rPr>
        <w:t>Operating Condition Notice</w:t>
      </w:r>
      <w:r w:rsidRPr="00EA0106">
        <w:rPr>
          <w:sz w:val="24"/>
        </w:rPr>
        <w:t xml:space="preserve">, due to forecasted weather and system loads.  </w:t>
      </w:r>
    </w:p>
    <w:p w:rsidR="009443E4" w:rsidRPr="00B545B7" w:rsidRDefault="009443E4" w:rsidP="009443E4">
      <w:pPr>
        <w:tabs>
          <w:tab w:val="left" w:pos="360"/>
          <w:tab w:val="left" w:pos="1080"/>
        </w:tabs>
        <w:rPr>
          <w:sz w:val="24"/>
          <w:szCs w:val="24"/>
        </w:rPr>
      </w:pPr>
      <w:r>
        <w:rPr>
          <w:b/>
          <w:i/>
          <w:sz w:val="24"/>
          <w:szCs w:val="24"/>
        </w:rPr>
        <w:tab/>
      </w:r>
      <w:r>
        <w:rPr>
          <w:b/>
          <w:i/>
          <w:sz w:val="24"/>
          <w:szCs w:val="24"/>
        </w:rPr>
        <w:tab/>
      </w:r>
      <w:r w:rsidRPr="009443E4">
        <w:rPr>
          <w:b/>
          <w:i/>
          <w:sz w:val="24"/>
          <w:szCs w:val="24"/>
        </w:rPr>
        <w:t>TOs are instructed to:</w:t>
      </w:r>
    </w:p>
    <w:p w:rsidR="009443E4" w:rsidRPr="00B545B7" w:rsidRDefault="009443E4" w:rsidP="009443E4">
      <w:pPr>
        <w:numPr>
          <w:ilvl w:val="0"/>
          <w:numId w:val="28"/>
        </w:numPr>
        <w:tabs>
          <w:tab w:val="left" w:pos="72"/>
          <w:tab w:val="left" w:pos="360"/>
        </w:tabs>
        <w:rPr>
          <w:sz w:val="24"/>
          <w:szCs w:val="24"/>
        </w:rPr>
      </w:pPr>
      <w:r w:rsidRPr="00B545B7">
        <w:rPr>
          <w:sz w:val="24"/>
          <w:szCs w:val="24"/>
        </w:rPr>
        <w:t>Review Planned and existing transmission outages to be withdrawn and/or restored.</w:t>
      </w:r>
    </w:p>
    <w:p w:rsidR="009443E4" w:rsidRDefault="009443E4" w:rsidP="009443E4">
      <w:pPr>
        <w:numPr>
          <w:ilvl w:val="0"/>
          <w:numId w:val="28"/>
        </w:numPr>
        <w:rPr>
          <w:sz w:val="24"/>
          <w:szCs w:val="24"/>
        </w:rPr>
      </w:pPr>
      <w:r w:rsidRPr="00B545B7">
        <w:rPr>
          <w:sz w:val="24"/>
          <w:szCs w:val="24"/>
        </w:rPr>
        <w:t>Review emergency operating procedures, evacuation plans, and the possible need to staff backup facilities.</w:t>
      </w:r>
    </w:p>
    <w:p w:rsidR="009443E4" w:rsidRDefault="009443E4" w:rsidP="009443E4">
      <w:pPr>
        <w:ind w:left="720"/>
        <w:rPr>
          <w:sz w:val="24"/>
          <w:szCs w:val="24"/>
        </w:rPr>
      </w:pPr>
    </w:p>
    <w:p w:rsidR="009443E4" w:rsidRPr="00B545B7" w:rsidRDefault="009443E4" w:rsidP="009443E4">
      <w:pPr>
        <w:tabs>
          <w:tab w:val="left" w:pos="360"/>
          <w:tab w:val="left" w:pos="1080"/>
        </w:tabs>
        <w:rPr>
          <w:sz w:val="24"/>
          <w:szCs w:val="24"/>
        </w:rPr>
      </w:pPr>
      <w:r>
        <w:rPr>
          <w:b/>
          <w:i/>
          <w:sz w:val="24"/>
          <w:szCs w:val="24"/>
        </w:rPr>
        <w:tab/>
      </w:r>
      <w:r>
        <w:rPr>
          <w:b/>
          <w:i/>
          <w:sz w:val="24"/>
          <w:szCs w:val="24"/>
        </w:rPr>
        <w:tab/>
      </w:r>
      <w:r w:rsidRPr="009443E4">
        <w:rPr>
          <w:b/>
          <w:i/>
          <w:sz w:val="24"/>
          <w:szCs w:val="24"/>
        </w:rPr>
        <w:t>QSEs are instructed to:</w:t>
      </w:r>
    </w:p>
    <w:p w:rsidR="009443E4" w:rsidRPr="00B545B7" w:rsidRDefault="009443E4" w:rsidP="009443E4">
      <w:pPr>
        <w:numPr>
          <w:ilvl w:val="0"/>
          <w:numId w:val="28"/>
        </w:numPr>
        <w:tabs>
          <w:tab w:val="left" w:pos="72"/>
          <w:tab w:val="left" w:pos="360"/>
        </w:tabs>
        <w:rPr>
          <w:sz w:val="24"/>
          <w:szCs w:val="24"/>
        </w:rPr>
      </w:pPr>
      <w:r w:rsidRPr="00B545B7">
        <w:rPr>
          <w:sz w:val="24"/>
          <w:szCs w:val="24"/>
        </w:rPr>
        <w:t>Review fuel supplies and notify ERCOT of any known or anticipated fuel restrictions.</w:t>
      </w:r>
    </w:p>
    <w:p w:rsidR="009443E4" w:rsidRPr="00B545B7" w:rsidRDefault="009443E4" w:rsidP="009443E4">
      <w:pPr>
        <w:numPr>
          <w:ilvl w:val="0"/>
          <w:numId w:val="28"/>
        </w:numPr>
        <w:tabs>
          <w:tab w:val="left" w:pos="72"/>
          <w:tab w:val="left" w:pos="360"/>
        </w:tabs>
        <w:rPr>
          <w:sz w:val="24"/>
          <w:szCs w:val="24"/>
        </w:rPr>
      </w:pPr>
      <w:r w:rsidRPr="00B545B7">
        <w:rPr>
          <w:sz w:val="24"/>
          <w:szCs w:val="24"/>
        </w:rPr>
        <w:t>Review Planned Resource outages and consider delaying maintenance.</w:t>
      </w:r>
    </w:p>
    <w:p w:rsidR="009443E4" w:rsidRDefault="009443E4" w:rsidP="009443E4">
      <w:pPr>
        <w:numPr>
          <w:ilvl w:val="0"/>
          <w:numId w:val="28"/>
        </w:numPr>
        <w:rPr>
          <w:sz w:val="24"/>
        </w:rPr>
      </w:pPr>
      <w:r w:rsidRPr="00B545B7">
        <w:rPr>
          <w:sz w:val="24"/>
          <w:szCs w:val="24"/>
        </w:rPr>
        <w:t>Review emergency operating procedures and notify ERCOT of any changes or conditions that could affect System Reliability.</w:t>
      </w:r>
    </w:p>
    <w:p w:rsidR="009443E4" w:rsidRPr="00EA0106" w:rsidRDefault="009443E4" w:rsidP="00EA0106">
      <w:pPr>
        <w:ind w:left="720"/>
        <w:rPr>
          <w:sz w:val="24"/>
        </w:rPr>
      </w:pPr>
    </w:p>
    <w:p w:rsidR="008D3754" w:rsidRDefault="008D3754" w:rsidP="004F4CD9">
      <w:pPr>
        <w:ind w:left="720"/>
        <w:jc w:val="center"/>
        <w:rPr>
          <w:b/>
          <w:sz w:val="24"/>
          <w:u w:val="single"/>
        </w:rPr>
      </w:pPr>
    </w:p>
    <w:p w:rsidR="008D3754" w:rsidRDefault="008D3754" w:rsidP="004F4CD9">
      <w:pPr>
        <w:ind w:left="720"/>
        <w:jc w:val="center"/>
        <w:rPr>
          <w:b/>
          <w:sz w:val="24"/>
          <w:u w:val="single"/>
        </w:rPr>
      </w:pPr>
    </w:p>
    <w:p w:rsidR="008D3754" w:rsidRDefault="008D3754" w:rsidP="004F4CD9">
      <w:pPr>
        <w:ind w:left="720"/>
        <w:jc w:val="center"/>
        <w:rPr>
          <w:b/>
          <w:sz w:val="24"/>
          <w:u w:val="single"/>
        </w:rPr>
      </w:pPr>
    </w:p>
    <w:p w:rsidR="004F4CD9" w:rsidRDefault="004F4CD9" w:rsidP="004F4CD9">
      <w:pPr>
        <w:ind w:left="720"/>
        <w:jc w:val="center"/>
        <w:rPr>
          <w:b/>
          <w:sz w:val="24"/>
          <w:u w:val="single"/>
        </w:rPr>
      </w:pPr>
      <w:r>
        <w:rPr>
          <w:b/>
          <w:sz w:val="24"/>
          <w:u w:val="single"/>
        </w:rPr>
        <w:t xml:space="preserve">0900/COMMUNICATIONS TESTING </w:t>
      </w:r>
    </w:p>
    <w:p w:rsidR="004F4CD9" w:rsidRDefault="004F4CD9" w:rsidP="004F4CD9">
      <w:pPr>
        <w:ind w:left="720"/>
        <w:jc w:val="center"/>
        <w:rPr>
          <w:b/>
          <w:i/>
          <w:sz w:val="24"/>
        </w:rPr>
      </w:pPr>
      <w:r>
        <w:rPr>
          <w:b/>
          <w:sz w:val="24"/>
        </w:rPr>
        <w:t>(0900</w:t>
      </w:r>
      <w:r>
        <w:rPr>
          <w:b/>
          <w:i/>
          <w:sz w:val="24"/>
        </w:rPr>
        <w:t xml:space="preserve"> Drill</w:t>
      </w:r>
      <w:r w:rsidR="00E56706">
        <w:rPr>
          <w:b/>
          <w:i/>
          <w:sz w:val="24"/>
        </w:rPr>
        <w:t xml:space="preserve"> Time, May22nd) </w:t>
      </w:r>
    </w:p>
    <w:p w:rsidR="00892E38" w:rsidRDefault="00892E38" w:rsidP="0066699F">
      <w:pPr>
        <w:ind w:left="720"/>
        <w:rPr>
          <w:b/>
          <w:sz w:val="24"/>
        </w:rPr>
      </w:pPr>
    </w:p>
    <w:p w:rsidR="004F4CD9" w:rsidRPr="00450B27" w:rsidRDefault="004F4CD9" w:rsidP="00D66CA1">
      <w:pPr>
        <w:ind w:left="1440"/>
        <w:rPr>
          <w:sz w:val="24"/>
        </w:rPr>
      </w:pPr>
      <w:r w:rsidRPr="00450B27">
        <w:rPr>
          <w:b/>
          <w:color w:val="000000"/>
          <w:sz w:val="24"/>
          <w:u w:val="single"/>
        </w:rPr>
        <w:t>0</w:t>
      </w:r>
      <w:r>
        <w:rPr>
          <w:b/>
          <w:color w:val="000000"/>
          <w:sz w:val="24"/>
          <w:u w:val="single"/>
        </w:rPr>
        <w:t>9</w:t>
      </w:r>
      <w:r w:rsidRPr="00450B27">
        <w:rPr>
          <w:b/>
          <w:color w:val="000000"/>
          <w:sz w:val="24"/>
          <w:u w:val="single"/>
        </w:rPr>
        <w:t>00:</w:t>
      </w:r>
      <w:r w:rsidRPr="00450B27">
        <w:rPr>
          <w:color w:val="000000"/>
          <w:sz w:val="24"/>
          <w:u w:val="single"/>
        </w:rPr>
        <w:t xml:space="preserve">  </w:t>
      </w:r>
      <w:r w:rsidRPr="00450B27">
        <w:rPr>
          <w:color w:val="FF0000"/>
          <w:sz w:val="24"/>
          <w:u w:val="single"/>
        </w:rPr>
        <w:t>Test all communications systems between participating entities; this includes telephones, satellite phones, faxes, radios, internet communications, backup control centers, hotlines, and etc.</w:t>
      </w:r>
    </w:p>
    <w:p w:rsidR="004F4CD9" w:rsidRPr="00EA0106" w:rsidRDefault="004F4CD9" w:rsidP="00D66CA1">
      <w:pPr>
        <w:ind w:left="1440"/>
        <w:rPr>
          <w:color w:val="FF0000"/>
          <w:sz w:val="24"/>
        </w:rPr>
      </w:pPr>
      <w:r w:rsidRPr="00EA0106">
        <w:rPr>
          <w:color w:val="FF0000"/>
          <w:sz w:val="24"/>
          <w:u w:val="single"/>
        </w:rPr>
        <w:t>ERCOT will test the SSRG Hotline and initiate a Hotline Test Call. Call will be made at 0</w:t>
      </w:r>
      <w:r w:rsidR="00E446F0">
        <w:rPr>
          <w:color w:val="FF0000"/>
          <w:sz w:val="24"/>
          <w:u w:val="single"/>
        </w:rPr>
        <w:t>9</w:t>
      </w:r>
      <w:r w:rsidRPr="00EA0106">
        <w:rPr>
          <w:color w:val="FF0000"/>
          <w:sz w:val="24"/>
          <w:u w:val="single"/>
        </w:rPr>
        <w:t>:30 SSRG roll</w:t>
      </w:r>
      <w:r>
        <w:rPr>
          <w:color w:val="FF0000"/>
          <w:sz w:val="24"/>
          <w:u w:val="single"/>
        </w:rPr>
        <w:t xml:space="preserve"> </w:t>
      </w:r>
      <w:r w:rsidRPr="00EA0106">
        <w:rPr>
          <w:color w:val="FF0000"/>
          <w:sz w:val="24"/>
          <w:u w:val="single"/>
        </w:rPr>
        <w:t>call at 0</w:t>
      </w:r>
      <w:r w:rsidR="00E446F0">
        <w:rPr>
          <w:color w:val="FF0000"/>
          <w:sz w:val="24"/>
          <w:u w:val="single"/>
        </w:rPr>
        <w:t>9</w:t>
      </w:r>
      <w:r w:rsidRPr="00EA0106">
        <w:rPr>
          <w:color w:val="FF0000"/>
          <w:sz w:val="24"/>
          <w:u w:val="single"/>
        </w:rPr>
        <w:t>:40</w:t>
      </w:r>
    </w:p>
    <w:p w:rsidR="00EA0106" w:rsidRDefault="00EA0106" w:rsidP="00FD4D8C">
      <w:pPr>
        <w:ind w:left="720"/>
        <w:rPr>
          <w:b/>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8D3754" w:rsidRDefault="008D3754" w:rsidP="00FD4D8C">
      <w:pPr>
        <w:ind w:left="720"/>
        <w:jc w:val="center"/>
        <w:rPr>
          <w:b/>
          <w:i/>
          <w:color w:val="FF0000"/>
          <w:sz w:val="24"/>
          <w:u w:val="single"/>
        </w:rPr>
      </w:pPr>
    </w:p>
    <w:p w:rsidR="00E446F0" w:rsidRDefault="00E446F0" w:rsidP="00FD4D8C">
      <w:pPr>
        <w:ind w:left="720"/>
        <w:jc w:val="center"/>
        <w:rPr>
          <w:b/>
          <w:i/>
          <w:color w:val="FF0000"/>
          <w:sz w:val="24"/>
          <w:u w:val="single"/>
        </w:rPr>
      </w:pPr>
    </w:p>
    <w:p w:rsidR="00FD4D8C" w:rsidRDefault="00FD4D8C" w:rsidP="00FD4D8C">
      <w:pPr>
        <w:ind w:left="720"/>
        <w:jc w:val="center"/>
        <w:rPr>
          <w:b/>
          <w:sz w:val="24"/>
          <w:u w:val="single"/>
        </w:rPr>
      </w:pPr>
      <w:r w:rsidRPr="004F4CD9">
        <w:rPr>
          <w:b/>
          <w:i/>
          <w:color w:val="FF0000"/>
          <w:sz w:val="24"/>
          <w:u w:val="single"/>
        </w:rPr>
        <w:lastRenderedPageBreak/>
        <w:t>(</w:t>
      </w:r>
      <w:r>
        <w:rPr>
          <w:b/>
          <w:i/>
          <w:color w:val="FF0000"/>
          <w:sz w:val="24"/>
          <w:u w:val="single"/>
        </w:rPr>
        <w:t>3</w:t>
      </w:r>
      <w:r w:rsidRPr="004F4CD9">
        <w:rPr>
          <w:b/>
          <w:i/>
          <w:color w:val="FF0000"/>
          <w:sz w:val="24"/>
          <w:u w:val="single"/>
        </w:rPr>
        <w:t xml:space="preserve"> Days Prior to Landfall)</w:t>
      </w:r>
      <w:r>
        <w:rPr>
          <w:b/>
          <w:sz w:val="24"/>
          <w:u w:val="single"/>
        </w:rPr>
        <w:t xml:space="preserve"> </w:t>
      </w:r>
    </w:p>
    <w:p w:rsidR="00892E38" w:rsidRDefault="00D66CA1" w:rsidP="0066699F">
      <w:pPr>
        <w:ind w:left="720"/>
        <w:jc w:val="center"/>
        <w:rPr>
          <w:b/>
          <w:sz w:val="24"/>
          <w:u w:val="single"/>
        </w:rPr>
      </w:pPr>
      <w:r>
        <w:rPr>
          <w:b/>
          <w:sz w:val="24"/>
          <w:u w:val="single"/>
        </w:rPr>
        <w:t xml:space="preserve">1030 / </w:t>
      </w:r>
      <w:r w:rsidR="00892E38">
        <w:rPr>
          <w:b/>
          <w:sz w:val="24"/>
          <w:u w:val="single"/>
        </w:rPr>
        <w:t>ADVISORY</w:t>
      </w:r>
    </w:p>
    <w:p w:rsidR="00892E38" w:rsidRDefault="00892E38" w:rsidP="0066699F">
      <w:pPr>
        <w:ind w:left="720"/>
        <w:jc w:val="center"/>
        <w:rPr>
          <w:b/>
          <w:sz w:val="24"/>
        </w:rPr>
      </w:pPr>
      <w:r>
        <w:rPr>
          <w:b/>
          <w:sz w:val="24"/>
        </w:rPr>
        <w:t>(</w:t>
      </w:r>
      <w:r>
        <w:rPr>
          <w:b/>
          <w:i/>
          <w:sz w:val="24"/>
        </w:rPr>
        <w:t>1</w:t>
      </w:r>
      <w:r w:rsidR="00D66CA1">
        <w:rPr>
          <w:b/>
          <w:i/>
          <w:sz w:val="24"/>
        </w:rPr>
        <w:t>03</w:t>
      </w:r>
      <w:r>
        <w:rPr>
          <w:b/>
          <w:i/>
          <w:sz w:val="24"/>
        </w:rPr>
        <w:t>0 Drill Time,</w:t>
      </w:r>
      <w:r w:rsidR="00D66CA1">
        <w:rPr>
          <w:b/>
          <w:i/>
          <w:sz w:val="24"/>
        </w:rPr>
        <w:t xml:space="preserve"> May 22nd</w:t>
      </w:r>
      <w:r>
        <w:rPr>
          <w:b/>
          <w:sz w:val="24"/>
        </w:rPr>
        <w:t>)</w:t>
      </w:r>
    </w:p>
    <w:p w:rsidR="00892E38" w:rsidRDefault="00892E38" w:rsidP="0066699F">
      <w:pPr>
        <w:ind w:left="720"/>
        <w:rPr>
          <w:b/>
          <w:sz w:val="24"/>
        </w:rPr>
      </w:pPr>
    </w:p>
    <w:p w:rsidR="00892E38" w:rsidRDefault="00892E38" w:rsidP="0066699F">
      <w:pPr>
        <w:ind w:left="720"/>
        <w:rPr>
          <w:b/>
          <w:sz w:val="24"/>
        </w:rPr>
      </w:pPr>
      <w:r>
        <w:rPr>
          <w:b/>
          <w:i/>
          <w:sz w:val="24"/>
        </w:rPr>
        <w:t>Drill Notes…</w:t>
      </w:r>
    </w:p>
    <w:p w:rsidR="00D66CA1" w:rsidRPr="004E257B" w:rsidRDefault="00D66CA1" w:rsidP="00D66CA1">
      <w:pPr>
        <w:ind w:left="1080"/>
        <w:rPr>
          <w:i/>
          <w:color w:val="008000"/>
          <w:sz w:val="24"/>
        </w:rPr>
      </w:pPr>
      <w:r w:rsidRPr="007E4179">
        <w:rPr>
          <w:i/>
          <w:color w:val="FF0000"/>
          <w:sz w:val="24"/>
        </w:rPr>
        <w:t>(10:30 a.m. Drill Day 1)</w:t>
      </w:r>
      <w:r w:rsidRPr="004E257B">
        <w:rPr>
          <w:i/>
          <w:color w:val="008000"/>
          <w:sz w:val="24"/>
        </w:rPr>
        <w:t xml:space="preserve">  Hurricane May is located at 23.0 N, 090.6 W moving NW @ 15 MPH.  May is a minimal Category 5 hurricane with winds measured at 156 mph.  Hurricane models have shifted landfall probabilities to the Mid-Texas coastline. A Hurricane Watch has been issued for the Texas coast from Brownsville to Port Arthur.  Predictions indicate a 10% probability of landfall within the next 72 hours at Freeport, a 20% probability at Port Lavaca and a 10% probability at Corpus Christi.</w:t>
      </w:r>
    </w:p>
    <w:p w:rsidR="00892E38" w:rsidRPr="00EA0106" w:rsidRDefault="00892E38" w:rsidP="0066699F">
      <w:pPr>
        <w:ind w:left="1080"/>
        <w:rPr>
          <w:sz w:val="24"/>
        </w:rPr>
      </w:pPr>
      <w:r w:rsidRPr="00EA0106">
        <w:rPr>
          <w:color w:val="0000FF"/>
          <w:sz w:val="24"/>
        </w:rPr>
        <w:t xml:space="preserve"> </w:t>
      </w:r>
    </w:p>
    <w:p w:rsidR="00892E38" w:rsidRPr="00EA0106" w:rsidRDefault="00892E38" w:rsidP="0066699F">
      <w:pPr>
        <w:ind w:left="1080"/>
        <w:rPr>
          <w:color w:val="0000FF"/>
          <w:sz w:val="24"/>
        </w:rPr>
      </w:pPr>
      <w:r w:rsidRPr="00EA0106">
        <w:rPr>
          <w:sz w:val="24"/>
        </w:rPr>
        <w:t xml:space="preserve">ERCOT issues an </w:t>
      </w:r>
      <w:r w:rsidRPr="00450B27">
        <w:rPr>
          <w:color w:val="FF0000"/>
          <w:sz w:val="24"/>
          <w:u w:val="single"/>
        </w:rPr>
        <w:t>Advisory</w:t>
      </w:r>
      <w:r w:rsidRPr="00EA0106">
        <w:rPr>
          <w:sz w:val="24"/>
        </w:rPr>
        <w:t xml:space="preserve"> at 1</w:t>
      </w:r>
      <w:r w:rsidR="00D66CA1">
        <w:rPr>
          <w:sz w:val="24"/>
        </w:rPr>
        <w:t>030 t</w:t>
      </w:r>
      <w:r w:rsidRPr="00EA0106">
        <w:rPr>
          <w:sz w:val="24"/>
        </w:rPr>
        <w:t xml:space="preserve">o </w:t>
      </w:r>
      <w:r w:rsidR="00D66CA1">
        <w:rPr>
          <w:sz w:val="24"/>
        </w:rPr>
        <w:t>all TOs and QSEs</w:t>
      </w:r>
      <w:r w:rsidRPr="00EA0106">
        <w:rPr>
          <w:sz w:val="24"/>
        </w:rPr>
        <w:t xml:space="preserve">.  ERCOT instructs Market Participants to initiate internal storm response procedures, to include voluntary relocation to Backup Control Centers.    </w:t>
      </w:r>
    </w:p>
    <w:p w:rsidR="00892E38" w:rsidRDefault="00892E38" w:rsidP="0066699F">
      <w:pPr>
        <w:ind w:left="720"/>
        <w:rPr>
          <w:b/>
          <w:color w:val="0000FF"/>
          <w:sz w:val="24"/>
        </w:rPr>
      </w:pPr>
    </w:p>
    <w:p w:rsidR="00892E38" w:rsidRDefault="00892E38" w:rsidP="0066699F">
      <w:pPr>
        <w:ind w:left="720"/>
        <w:rPr>
          <w:b/>
          <w:i/>
          <w:sz w:val="24"/>
        </w:rPr>
      </w:pPr>
      <w:r>
        <w:rPr>
          <w:b/>
          <w:i/>
          <w:sz w:val="24"/>
        </w:rPr>
        <w:t>Drill Action Items…</w:t>
      </w:r>
    </w:p>
    <w:p w:rsidR="00AD7019" w:rsidRPr="00AD7019" w:rsidRDefault="00AD7019" w:rsidP="00AD7019">
      <w:pPr>
        <w:tabs>
          <w:tab w:val="left" w:pos="72"/>
          <w:tab w:val="left" w:pos="360"/>
        </w:tabs>
        <w:rPr>
          <w:b/>
          <w:i/>
          <w:sz w:val="24"/>
          <w:szCs w:val="24"/>
        </w:rPr>
      </w:pPr>
      <w:r>
        <w:rPr>
          <w:sz w:val="24"/>
          <w:szCs w:val="24"/>
        </w:rPr>
        <w:tab/>
      </w:r>
      <w:r>
        <w:rPr>
          <w:sz w:val="24"/>
          <w:szCs w:val="24"/>
        </w:rPr>
        <w:tab/>
      </w:r>
      <w:r>
        <w:rPr>
          <w:sz w:val="24"/>
          <w:szCs w:val="24"/>
        </w:rPr>
        <w:tab/>
      </w:r>
      <w:r w:rsidRPr="00AD7019">
        <w:rPr>
          <w:b/>
          <w:i/>
          <w:sz w:val="24"/>
          <w:szCs w:val="24"/>
        </w:rPr>
        <w:t>TOs are instructed to:</w:t>
      </w:r>
    </w:p>
    <w:p w:rsidR="00AD7019" w:rsidRPr="006571CF" w:rsidRDefault="00AD7019" w:rsidP="00AD7019">
      <w:pPr>
        <w:numPr>
          <w:ilvl w:val="0"/>
          <w:numId w:val="28"/>
        </w:numPr>
        <w:tabs>
          <w:tab w:val="left" w:pos="72"/>
          <w:tab w:val="left" w:pos="360"/>
        </w:tabs>
        <w:ind w:left="720"/>
        <w:rPr>
          <w:sz w:val="24"/>
          <w:szCs w:val="24"/>
        </w:rPr>
      </w:pPr>
      <w:r w:rsidRPr="006571CF">
        <w:rPr>
          <w:sz w:val="24"/>
          <w:szCs w:val="24"/>
        </w:rPr>
        <w:t xml:space="preserve">Review </w:t>
      </w:r>
      <w:r w:rsidR="00A562EA">
        <w:rPr>
          <w:sz w:val="24"/>
          <w:szCs w:val="24"/>
        </w:rPr>
        <w:t>p</w:t>
      </w:r>
      <w:r w:rsidRPr="006571CF">
        <w:rPr>
          <w:sz w:val="24"/>
          <w:szCs w:val="24"/>
        </w:rPr>
        <w:t>lanned and existing transmission outages to be withdrawn and/or restored.</w:t>
      </w:r>
    </w:p>
    <w:p w:rsidR="00AD7019" w:rsidRDefault="00AD7019" w:rsidP="00AD7019">
      <w:pPr>
        <w:numPr>
          <w:ilvl w:val="0"/>
          <w:numId w:val="28"/>
        </w:numPr>
        <w:tabs>
          <w:tab w:val="left" w:pos="72"/>
          <w:tab w:val="left" w:pos="360"/>
        </w:tabs>
        <w:ind w:left="720"/>
        <w:rPr>
          <w:sz w:val="24"/>
          <w:szCs w:val="24"/>
        </w:rPr>
      </w:pPr>
      <w:r w:rsidRPr="006571CF">
        <w:rPr>
          <w:sz w:val="24"/>
          <w:szCs w:val="24"/>
        </w:rPr>
        <w:t>Review emergency operating procedures, evacuation plans, and the possible need to staff backup facilities.</w:t>
      </w:r>
    </w:p>
    <w:p w:rsidR="00892E38" w:rsidRPr="00AD7019" w:rsidRDefault="00AD7019" w:rsidP="00AD7019">
      <w:pPr>
        <w:numPr>
          <w:ilvl w:val="0"/>
          <w:numId w:val="28"/>
        </w:numPr>
        <w:tabs>
          <w:tab w:val="left" w:pos="72"/>
          <w:tab w:val="left" w:pos="360"/>
        </w:tabs>
        <w:ind w:left="720"/>
        <w:rPr>
          <w:sz w:val="24"/>
          <w:szCs w:val="24"/>
        </w:rPr>
      </w:pPr>
      <w:r w:rsidRPr="00AD7019">
        <w:rPr>
          <w:sz w:val="24"/>
          <w:szCs w:val="24"/>
        </w:rPr>
        <w:t>Test communication with other TDSPs and QSEs prior to the hurricane making landfall.</w:t>
      </w:r>
    </w:p>
    <w:p w:rsidR="00AD7019" w:rsidRDefault="00AD7019" w:rsidP="00AD7019">
      <w:pPr>
        <w:ind w:left="720"/>
        <w:rPr>
          <w:b/>
          <w:sz w:val="24"/>
        </w:rPr>
      </w:pPr>
    </w:p>
    <w:p w:rsidR="00AD7019" w:rsidRPr="00DF13BA" w:rsidRDefault="00AD7019" w:rsidP="00DF13BA">
      <w:pPr>
        <w:tabs>
          <w:tab w:val="left" w:pos="360"/>
          <w:tab w:val="left" w:pos="1080"/>
        </w:tabs>
        <w:ind w:left="360" w:firstLine="360"/>
        <w:rPr>
          <w:b/>
          <w:i/>
          <w:color w:val="FF0000"/>
          <w:sz w:val="24"/>
          <w:szCs w:val="24"/>
        </w:rPr>
      </w:pPr>
      <w:r w:rsidRPr="00DF13BA">
        <w:rPr>
          <w:b/>
          <w:i/>
          <w:sz w:val="24"/>
          <w:szCs w:val="24"/>
        </w:rPr>
        <w:t>QSEs are instructed to:</w:t>
      </w:r>
    </w:p>
    <w:p w:rsidR="00AD7019" w:rsidRPr="006571CF" w:rsidRDefault="00AD7019" w:rsidP="00DF13BA">
      <w:pPr>
        <w:numPr>
          <w:ilvl w:val="0"/>
          <w:numId w:val="28"/>
        </w:numPr>
        <w:tabs>
          <w:tab w:val="left" w:pos="72"/>
          <w:tab w:val="left" w:pos="360"/>
        </w:tabs>
        <w:ind w:left="720"/>
        <w:rPr>
          <w:sz w:val="24"/>
          <w:szCs w:val="24"/>
        </w:rPr>
      </w:pPr>
      <w:r w:rsidRPr="006571CF">
        <w:rPr>
          <w:sz w:val="24"/>
          <w:szCs w:val="24"/>
        </w:rPr>
        <w:t>Review fuel supplies and notify ERCOT of any known or anticipated fuel restrictions.</w:t>
      </w:r>
    </w:p>
    <w:p w:rsidR="00AD7019" w:rsidRPr="006571CF" w:rsidRDefault="00AD7019" w:rsidP="00DF13BA">
      <w:pPr>
        <w:numPr>
          <w:ilvl w:val="0"/>
          <w:numId w:val="28"/>
        </w:numPr>
        <w:tabs>
          <w:tab w:val="left" w:pos="72"/>
          <w:tab w:val="left" w:pos="360"/>
        </w:tabs>
        <w:ind w:left="720"/>
        <w:rPr>
          <w:sz w:val="24"/>
          <w:szCs w:val="24"/>
        </w:rPr>
      </w:pPr>
      <w:r w:rsidRPr="006571CF">
        <w:rPr>
          <w:sz w:val="24"/>
          <w:szCs w:val="24"/>
        </w:rPr>
        <w:t>Review Planned Resource outages and consider delaying maintenance.</w:t>
      </w:r>
    </w:p>
    <w:p w:rsidR="00AD7019" w:rsidRPr="006571CF" w:rsidRDefault="00AD7019" w:rsidP="00DF13BA">
      <w:pPr>
        <w:numPr>
          <w:ilvl w:val="0"/>
          <w:numId w:val="28"/>
        </w:numPr>
        <w:tabs>
          <w:tab w:val="left" w:pos="72"/>
          <w:tab w:val="left" w:pos="360"/>
        </w:tabs>
        <w:ind w:left="720"/>
        <w:rPr>
          <w:sz w:val="24"/>
          <w:szCs w:val="24"/>
        </w:rPr>
      </w:pPr>
      <w:r w:rsidRPr="006571CF">
        <w:rPr>
          <w:sz w:val="24"/>
          <w:szCs w:val="24"/>
        </w:rPr>
        <w:t>Review emergency operating procedures and notify ERCOT of any changes or conditions that could affect System Reliability.</w:t>
      </w:r>
    </w:p>
    <w:p w:rsidR="00DF13BA" w:rsidRDefault="00AD7019" w:rsidP="00DF13BA">
      <w:pPr>
        <w:numPr>
          <w:ilvl w:val="0"/>
          <w:numId w:val="28"/>
        </w:numPr>
        <w:tabs>
          <w:tab w:val="left" w:pos="72"/>
          <w:tab w:val="left" w:pos="360"/>
        </w:tabs>
        <w:ind w:left="720"/>
        <w:rPr>
          <w:sz w:val="24"/>
          <w:szCs w:val="24"/>
        </w:rPr>
      </w:pPr>
      <w:r w:rsidRPr="006571CF">
        <w:rPr>
          <w:sz w:val="24"/>
          <w:szCs w:val="24"/>
        </w:rPr>
        <w:t>Direct plant operators to prepare for projected severe weather conditions and review procedures for operating in the lead due to possible high voltage concerns.</w:t>
      </w:r>
    </w:p>
    <w:p w:rsidR="00892E38" w:rsidRPr="00DF13BA" w:rsidRDefault="00AD7019" w:rsidP="00DF13BA">
      <w:pPr>
        <w:numPr>
          <w:ilvl w:val="0"/>
          <w:numId w:val="28"/>
        </w:numPr>
        <w:tabs>
          <w:tab w:val="left" w:pos="72"/>
          <w:tab w:val="left" w:pos="360"/>
        </w:tabs>
        <w:ind w:left="720"/>
        <w:rPr>
          <w:sz w:val="24"/>
          <w:szCs w:val="24"/>
        </w:rPr>
      </w:pPr>
      <w:r w:rsidRPr="00DF13BA">
        <w:rPr>
          <w:sz w:val="24"/>
          <w:szCs w:val="24"/>
        </w:rPr>
        <w:t>Notify ERCOT if relocating personnel to Backup Control Centers.</w:t>
      </w:r>
    </w:p>
    <w:p w:rsidR="00EA0106" w:rsidRDefault="00EA0106" w:rsidP="0066699F">
      <w:pPr>
        <w:ind w:left="720"/>
        <w:jc w:val="center"/>
        <w:rPr>
          <w:b/>
          <w:sz w:val="24"/>
          <w:u w:val="single"/>
        </w:rPr>
      </w:pPr>
    </w:p>
    <w:p w:rsidR="00E01874" w:rsidRDefault="00E01874" w:rsidP="0066699F">
      <w:pPr>
        <w:ind w:left="720"/>
        <w:jc w:val="center"/>
        <w:rPr>
          <w:b/>
          <w:sz w:val="24"/>
          <w:u w:val="single"/>
        </w:rPr>
      </w:pPr>
    </w:p>
    <w:p w:rsidR="00A562EA" w:rsidRDefault="00A562EA" w:rsidP="0066699F">
      <w:pPr>
        <w:ind w:left="720"/>
        <w:jc w:val="center"/>
        <w:rPr>
          <w:b/>
          <w:sz w:val="24"/>
          <w:u w:val="single"/>
        </w:rPr>
      </w:pPr>
    </w:p>
    <w:p w:rsidR="00A562EA" w:rsidRDefault="00A562EA" w:rsidP="0066699F">
      <w:pPr>
        <w:ind w:left="720"/>
        <w:jc w:val="center"/>
        <w:rPr>
          <w:b/>
          <w:sz w:val="24"/>
          <w:u w:val="single"/>
        </w:rPr>
      </w:pPr>
    </w:p>
    <w:p w:rsidR="00A562EA" w:rsidRDefault="00A562EA" w:rsidP="0066699F">
      <w:pPr>
        <w:ind w:left="720"/>
        <w:jc w:val="center"/>
        <w:rPr>
          <w:b/>
          <w:sz w:val="24"/>
          <w:u w:val="single"/>
        </w:rPr>
      </w:pPr>
    </w:p>
    <w:p w:rsidR="00E446F0" w:rsidRDefault="00E446F0" w:rsidP="0066699F">
      <w:pPr>
        <w:ind w:left="720"/>
        <w:jc w:val="center"/>
        <w:rPr>
          <w:b/>
          <w:sz w:val="24"/>
          <w:u w:val="single"/>
        </w:rPr>
      </w:pPr>
    </w:p>
    <w:p w:rsidR="00E446F0" w:rsidRDefault="00E446F0" w:rsidP="0066699F">
      <w:pPr>
        <w:ind w:left="720"/>
        <w:jc w:val="center"/>
        <w:rPr>
          <w:b/>
          <w:sz w:val="24"/>
          <w:u w:val="single"/>
        </w:rPr>
      </w:pPr>
    </w:p>
    <w:p w:rsidR="00E446F0" w:rsidRDefault="00E446F0" w:rsidP="0066699F">
      <w:pPr>
        <w:ind w:left="720"/>
        <w:jc w:val="center"/>
        <w:rPr>
          <w:b/>
          <w:sz w:val="24"/>
          <w:u w:val="single"/>
        </w:rPr>
      </w:pPr>
    </w:p>
    <w:p w:rsidR="00A562EA" w:rsidRDefault="00A562EA" w:rsidP="0066699F">
      <w:pPr>
        <w:ind w:left="720"/>
        <w:jc w:val="center"/>
        <w:rPr>
          <w:b/>
          <w:sz w:val="24"/>
          <w:u w:val="single"/>
        </w:rPr>
      </w:pPr>
    </w:p>
    <w:p w:rsidR="00A562EA" w:rsidRDefault="00A562EA" w:rsidP="0066699F">
      <w:pPr>
        <w:ind w:left="720"/>
        <w:jc w:val="center"/>
        <w:rPr>
          <w:b/>
          <w:sz w:val="24"/>
          <w:u w:val="single"/>
        </w:rPr>
      </w:pPr>
    </w:p>
    <w:p w:rsidR="00CE1019" w:rsidRDefault="00CE1019" w:rsidP="00E01874">
      <w:pPr>
        <w:ind w:left="720"/>
        <w:jc w:val="center"/>
        <w:rPr>
          <w:b/>
          <w:i/>
          <w:color w:val="FF0000"/>
          <w:sz w:val="24"/>
          <w:u w:val="single"/>
        </w:rPr>
      </w:pPr>
    </w:p>
    <w:p w:rsidR="00E01874" w:rsidRDefault="00E01874" w:rsidP="00E01874">
      <w:pPr>
        <w:ind w:left="720"/>
        <w:jc w:val="center"/>
        <w:rPr>
          <w:b/>
          <w:sz w:val="24"/>
          <w:u w:val="single"/>
        </w:rPr>
      </w:pPr>
      <w:r w:rsidRPr="004F4CD9">
        <w:rPr>
          <w:b/>
          <w:i/>
          <w:color w:val="FF0000"/>
          <w:sz w:val="24"/>
          <w:u w:val="single"/>
        </w:rPr>
        <w:lastRenderedPageBreak/>
        <w:t>(</w:t>
      </w:r>
      <w:r>
        <w:rPr>
          <w:b/>
          <w:i/>
          <w:color w:val="FF0000"/>
          <w:sz w:val="24"/>
          <w:u w:val="single"/>
        </w:rPr>
        <w:t>2</w:t>
      </w:r>
      <w:r w:rsidRPr="004F4CD9">
        <w:rPr>
          <w:b/>
          <w:i/>
          <w:color w:val="FF0000"/>
          <w:sz w:val="24"/>
          <w:u w:val="single"/>
        </w:rPr>
        <w:t xml:space="preserve"> Days Prior to Landfall)</w:t>
      </w:r>
      <w:r>
        <w:rPr>
          <w:b/>
          <w:sz w:val="24"/>
          <w:u w:val="single"/>
        </w:rPr>
        <w:t xml:space="preserve"> </w:t>
      </w:r>
    </w:p>
    <w:p w:rsidR="00E01874" w:rsidRDefault="00E01874" w:rsidP="00E01874">
      <w:pPr>
        <w:ind w:left="720"/>
        <w:jc w:val="center"/>
        <w:rPr>
          <w:b/>
          <w:sz w:val="24"/>
          <w:u w:val="single"/>
        </w:rPr>
      </w:pPr>
      <w:r>
        <w:rPr>
          <w:b/>
          <w:sz w:val="24"/>
          <w:u w:val="single"/>
        </w:rPr>
        <w:t xml:space="preserve">Update on Hurricane May </w:t>
      </w:r>
    </w:p>
    <w:p w:rsidR="00E01874" w:rsidRPr="00E01874" w:rsidRDefault="00E01874" w:rsidP="00E01874">
      <w:pPr>
        <w:ind w:left="720"/>
        <w:jc w:val="center"/>
        <w:rPr>
          <w:b/>
          <w:i/>
          <w:sz w:val="24"/>
        </w:rPr>
      </w:pPr>
      <w:r>
        <w:rPr>
          <w:b/>
          <w:sz w:val="24"/>
        </w:rPr>
        <w:t>(</w:t>
      </w:r>
      <w:r w:rsidRPr="00E01874">
        <w:rPr>
          <w:b/>
          <w:i/>
          <w:sz w:val="24"/>
        </w:rPr>
        <w:t>1300 Drill Time, May 22nd)</w:t>
      </w:r>
    </w:p>
    <w:p w:rsidR="00E01874" w:rsidRPr="00E01874" w:rsidRDefault="00E01874" w:rsidP="0066699F">
      <w:pPr>
        <w:ind w:left="720"/>
        <w:jc w:val="center"/>
        <w:rPr>
          <w:b/>
          <w:i/>
          <w:sz w:val="24"/>
          <w:u w:val="single"/>
        </w:rPr>
      </w:pPr>
    </w:p>
    <w:p w:rsidR="00E01874" w:rsidRPr="00E01874" w:rsidRDefault="00E01874" w:rsidP="00E01874">
      <w:pPr>
        <w:ind w:left="1080"/>
        <w:rPr>
          <w:i/>
          <w:color w:val="008000"/>
          <w:sz w:val="24"/>
        </w:rPr>
      </w:pPr>
      <w:r w:rsidRPr="007E4179">
        <w:rPr>
          <w:i/>
          <w:color w:val="FF0000"/>
          <w:sz w:val="24"/>
        </w:rPr>
        <w:t>(1</w:t>
      </w:r>
      <w:r>
        <w:rPr>
          <w:i/>
          <w:color w:val="FF0000"/>
          <w:sz w:val="24"/>
        </w:rPr>
        <w:t>300</w:t>
      </w:r>
      <w:r w:rsidRPr="007E4179">
        <w:rPr>
          <w:i/>
          <w:color w:val="FF0000"/>
          <w:sz w:val="24"/>
        </w:rPr>
        <w:t xml:space="preserve"> Drill Day 1)</w:t>
      </w:r>
      <w:r w:rsidRPr="004E257B">
        <w:rPr>
          <w:i/>
          <w:color w:val="008000"/>
          <w:sz w:val="24"/>
        </w:rPr>
        <w:t xml:space="preserve">  </w:t>
      </w:r>
      <w:r w:rsidRPr="00E01874">
        <w:rPr>
          <w:i/>
          <w:color w:val="008000"/>
          <w:sz w:val="24"/>
        </w:rPr>
        <w:t>Hurricane May is located at 24.7 N, 092.7 W moving NW @ 15 MPH.  Hurricane May has become a dangerous Category 5 hurricane with winds clocked at 159 mph.  A Hurricane Watch remains in effect for the Texas coast from Brownsville to Port Arthur.   A Hurricane Warning has been issued for the Texas coast from Corpus Christi to Galveston. Predictions now indicate a 20% probability of landfall at Freeport, a 40% probability at Port Lavaca and a 20% probability at Corpus Christi within the next 48 hours.</w:t>
      </w:r>
    </w:p>
    <w:p w:rsidR="00E01874" w:rsidRDefault="00E01874" w:rsidP="0066699F">
      <w:pPr>
        <w:ind w:left="720"/>
        <w:jc w:val="center"/>
        <w:rPr>
          <w:b/>
          <w:sz w:val="24"/>
          <w:u w:val="single"/>
        </w:rPr>
      </w:pPr>
    </w:p>
    <w:p w:rsidR="00A562EA" w:rsidRDefault="00A562EA" w:rsidP="00A562EA">
      <w:pPr>
        <w:ind w:left="720"/>
        <w:rPr>
          <w:b/>
          <w:i/>
          <w:sz w:val="24"/>
        </w:rPr>
      </w:pPr>
      <w:r>
        <w:rPr>
          <w:b/>
          <w:i/>
          <w:sz w:val="24"/>
        </w:rPr>
        <w:t>Drill Action Items…</w:t>
      </w:r>
    </w:p>
    <w:p w:rsidR="00A562EA" w:rsidRPr="00AD7019" w:rsidRDefault="00A562EA" w:rsidP="00A562EA">
      <w:pPr>
        <w:tabs>
          <w:tab w:val="left" w:pos="72"/>
          <w:tab w:val="left" w:pos="360"/>
        </w:tabs>
        <w:rPr>
          <w:b/>
          <w:i/>
          <w:sz w:val="24"/>
          <w:szCs w:val="24"/>
        </w:rPr>
      </w:pPr>
      <w:r>
        <w:rPr>
          <w:sz w:val="24"/>
          <w:szCs w:val="24"/>
        </w:rPr>
        <w:tab/>
      </w:r>
      <w:r>
        <w:rPr>
          <w:sz w:val="24"/>
          <w:szCs w:val="24"/>
        </w:rPr>
        <w:tab/>
      </w:r>
      <w:r>
        <w:rPr>
          <w:sz w:val="24"/>
          <w:szCs w:val="24"/>
        </w:rPr>
        <w:tab/>
      </w:r>
      <w:r w:rsidRPr="00AD7019">
        <w:rPr>
          <w:b/>
          <w:i/>
          <w:sz w:val="24"/>
          <w:szCs w:val="24"/>
        </w:rPr>
        <w:t>TOs are instructed to</w:t>
      </w:r>
      <w:r>
        <w:rPr>
          <w:b/>
          <w:i/>
          <w:sz w:val="24"/>
          <w:szCs w:val="24"/>
        </w:rPr>
        <w:t xml:space="preserve"> continue</w:t>
      </w:r>
      <w:r w:rsidRPr="00AD7019">
        <w:rPr>
          <w:b/>
          <w:i/>
          <w:sz w:val="24"/>
          <w:szCs w:val="24"/>
        </w:rPr>
        <w:t>:</w:t>
      </w:r>
    </w:p>
    <w:p w:rsidR="00A562EA" w:rsidRDefault="00A562EA" w:rsidP="00A562EA">
      <w:pPr>
        <w:numPr>
          <w:ilvl w:val="0"/>
          <w:numId w:val="28"/>
        </w:numPr>
        <w:tabs>
          <w:tab w:val="left" w:pos="72"/>
          <w:tab w:val="left" w:pos="360"/>
        </w:tabs>
        <w:ind w:left="720"/>
        <w:rPr>
          <w:sz w:val="24"/>
          <w:szCs w:val="24"/>
        </w:rPr>
      </w:pPr>
      <w:r>
        <w:rPr>
          <w:sz w:val="24"/>
          <w:szCs w:val="24"/>
        </w:rPr>
        <w:t xml:space="preserve">Reviewing the items listed under the Advisory. </w:t>
      </w:r>
    </w:p>
    <w:p w:rsidR="00350D67" w:rsidRPr="00DF13BA" w:rsidRDefault="00350D67" w:rsidP="00350D67">
      <w:pPr>
        <w:numPr>
          <w:ilvl w:val="0"/>
          <w:numId w:val="28"/>
        </w:numPr>
        <w:tabs>
          <w:tab w:val="left" w:pos="72"/>
          <w:tab w:val="left" w:pos="360"/>
        </w:tabs>
        <w:ind w:left="720"/>
        <w:rPr>
          <w:sz w:val="24"/>
          <w:szCs w:val="24"/>
        </w:rPr>
      </w:pPr>
      <w:r w:rsidRPr="00DF13BA">
        <w:rPr>
          <w:sz w:val="24"/>
          <w:szCs w:val="24"/>
        </w:rPr>
        <w:t>Notify ERCOT if relocating personnel to Backup Control Centers.</w:t>
      </w:r>
    </w:p>
    <w:p w:rsidR="00A562EA" w:rsidRDefault="00A562EA" w:rsidP="00A562EA">
      <w:pPr>
        <w:ind w:left="720"/>
        <w:rPr>
          <w:b/>
          <w:sz w:val="24"/>
        </w:rPr>
      </w:pPr>
    </w:p>
    <w:p w:rsidR="00A562EA" w:rsidRPr="00DF13BA" w:rsidRDefault="00A562EA" w:rsidP="00A562EA">
      <w:pPr>
        <w:tabs>
          <w:tab w:val="left" w:pos="360"/>
          <w:tab w:val="left" w:pos="1080"/>
        </w:tabs>
        <w:ind w:left="360" w:firstLine="360"/>
        <w:rPr>
          <w:b/>
          <w:i/>
          <w:color w:val="FF0000"/>
          <w:sz w:val="24"/>
          <w:szCs w:val="24"/>
        </w:rPr>
      </w:pPr>
      <w:r w:rsidRPr="00DF13BA">
        <w:rPr>
          <w:b/>
          <w:i/>
          <w:sz w:val="24"/>
          <w:szCs w:val="24"/>
        </w:rPr>
        <w:t>QSEs are instructed to</w:t>
      </w:r>
      <w:r w:rsidR="00350D67">
        <w:rPr>
          <w:b/>
          <w:i/>
          <w:sz w:val="24"/>
          <w:szCs w:val="24"/>
        </w:rPr>
        <w:t xml:space="preserve"> continue</w:t>
      </w:r>
      <w:r w:rsidRPr="00DF13BA">
        <w:rPr>
          <w:b/>
          <w:i/>
          <w:sz w:val="24"/>
          <w:szCs w:val="24"/>
        </w:rPr>
        <w:t>:</w:t>
      </w:r>
    </w:p>
    <w:p w:rsidR="00350D67" w:rsidRDefault="00350D67" w:rsidP="00350D67">
      <w:pPr>
        <w:numPr>
          <w:ilvl w:val="0"/>
          <w:numId w:val="28"/>
        </w:numPr>
        <w:tabs>
          <w:tab w:val="left" w:pos="72"/>
          <w:tab w:val="left" w:pos="360"/>
        </w:tabs>
        <w:ind w:left="720"/>
        <w:rPr>
          <w:sz w:val="24"/>
          <w:szCs w:val="24"/>
        </w:rPr>
      </w:pPr>
      <w:r>
        <w:rPr>
          <w:sz w:val="24"/>
          <w:szCs w:val="24"/>
        </w:rPr>
        <w:t xml:space="preserve">Reviewing the items listed under the Advisory. </w:t>
      </w:r>
    </w:p>
    <w:p w:rsidR="00A562EA" w:rsidRDefault="00A562EA" w:rsidP="00A562EA">
      <w:pPr>
        <w:numPr>
          <w:ilvl w:val="0"/>
          <w:numId w:val="28"/>
        </w:numPr>
        <w:tabs>
          <w:tab w:val="left" w:pos="72"/>
          <w:tab w:val="left" w:pos="360"/>
        </w:tabs>
        <w:ind w:left="720"/>
        <w:rPr>
          <w:sz w:val="24"/>
          <w:szCs w:val="24"/>
        </w:rPr>
      </w:pPr>
      <w:r w:rsidRPr="00DF13BA">
        <w:rPr>
          <w:sz w:val="24"/>
          <w:szCs w:val="24"/>
        </w:rPr>
        <w:t>Notify ERCOT if relocating personnel to Backup Control Centers.</w:t>
      </w:r>
    </w:p>
    <w:p w:rsidR="00350D67" w:rsidRPr="00DF13BA" w:rsidRDefault="00350D67" w:rsidP="00350D67">
      <w:pPr>
        <w:tabs>
          <w:tab w:val="left" w:pos="72"/>
          <w:tab w:val="left" w:pos="360"/>
        </w:tabs>
        <w:ind w:left="720"/>
        <w:rPr>
          <w:sz w:val="24"/>
          <w:szCs w:val="24"/>
        </w:rPr>
      </w:pPr>
    </w:p>
    <w:p w:rsidR="00E01874" w:rsidRDefault="00E01874" w:rsidP="0066699F">
      <w:pPr>
        <w:ind w:left="720"/>
        <w:jc w:val="center"/>
        <w:rPr>
          <w:b/>
          <w:sz w:val="24"/>
          <w:u w:val="single"/>
        </w:rPr>
      </w:pPr>
    </w:p>
    <w:p w:rsidR="00E01874" w:rsidRDefault="00E01874"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350D67" w:rsidRDefault="00350D67" w:rsidP="0066699F">
      <w:pPr>
        <w:ind w:left="720"/>
        <w:jc w:val="center"/>
        <w:rPr>
          <w:b/>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CE1019" w:rsidRDefault="00CE1019" w:rsidP="00A562EA">
      <w:pPr>
        <w:ind w:left="720"/>
        <w:jc w:val="center"/>
        <w:rPr>
          <w:b/>
          <w:i/>
          <w:color w:val="FF0000"/>
          <w:sz w:val="24"/>
          <w:u w:val="single"/>
        </w:rPr>
      </w:pPr>
    </w:p>
    <w:p w:rsidR="00A562EA" w:rsidRDefault="00A562EA" w:rsidP="00A562EA">
      <w:pPr>
        <w:ind w:left="720"/>
        <w:jc w:val="center"/>
        <w:rPr>
          <w:b/>
          <w:sz w:val="24"/>
          <w:u w:val="single"/>
        </w:rPr>
      </w:pPr>
      <w:r w:rsidRPr="004F4CD9">
        <w:rPr>
          <w:b/>
          <w:i/>
          <w:color w:val="FF0000"/>
          <w:sz w:val="24"/>
          <w:u w:val="single"/>
        </w:rPr>
        <w:lastRenderedPageBreak/>
        <w:t>(</w:t>
      </w:r>
      <w:r>
        <w:rPr>
          <w:b/>
          <w:i/>
          <w:color w:val="FF0000"/>
          <w:sz w:val="24"/>
          <w:u w:val="single"/>
        </w:rPr>
        <w:t>1 Day</w:t>
      </w:r>
      <w:r w:rsidRPr="004F4CD9">
        <w:rPr>
          <w:b/>
          <w:i/>
          <w:color w:val="FF0000"/>
          <w:sz w:val="24"/>
          <w:u w:val="single"/>
        </w:rPr>
        <w:t xml:space="preserve"> Prior to Landfall)</w:t>
      </w:r>
      <w:r>
        <w:rPr>
          <w:b/>
          <w:sz w:val="24"/>
          <w:u w:val="single"/>
        </w:rPr>
        <w:t xml:space="preserve"> </w:t>
      </w:r>
    </w:p>
    <w:p w:rsidR="00A562EA" w:rsidRDefault="00A562EA" w:rsidP="00A562EA">
      <w:pPr>
        <w:ind w:left="720"/>
        <w:jc w:val="center"/>
        <w:rPr>
          <w:b/>
          <w:sz w:val="24"/>
          <w:u w:val="single"/>
        </w:rPr>
      </w:pPr>
      <w:r>
        <w:rPr>
          <w:b/>
          <w:sz w:val="24"/>
          <w:u w:val="single"/>
        </w:rPr>
        <w:t>1530 / WATCH</w:t>
      </w:r>
    </w:p>
    <w:p w:rsidR="00A562EA" w:rsidRPr="00A562EA" w:rsidRDefault="00A562EA" w:rsidP="00A562EA">
      <w:pPr>
        <w:ind w:left="720"/>
        <w:jc w:val="center"/>
        <w:rPr>
          <w:b/>
          <w:i/>
          <w:sz w:val="24"/>
        </w:rPr>
      </w:pPr>
      <w:r w:rsidRPr="00A562EA">
        <w:rPr>
          <w:b/>
          <w:i/>
          <w:sz w:val="24"/>
        </w:rPr>
        <w:t>(</w:t>
      </w:r>
      <w:r>
        <w:rPr>
          <w:b/>
          <w:i/>
          <w:sz w:val="24"/>
        </w:rPr>
        <w:t xml:space="preserve">1530 </w:t>
      </w:r>
      <w:r w:rsidRPr="00A562EA">
        <w:rPr>
          <w:b/>
          <w:i/>
          <w:sz w:val="24"/>
        </w:rPr>
        <w:t>Drill Time, May 22nd)</w:t>
      </w:r>
    </w:p>
    <w:p w:rsidR="00892E38" w:rsidRDefault="00892E38" w:rsidP="0066699F">
      <w:pPr>
        <w:ind w:left="720"/>
        <w:jc w:val="center"/>
        <w:rPr>
          <w:b/>
          <w:sz w:val="24"/>
        </w:rPr>
      </w:pPr>
    </w:p>
    <w:p w:rsidR="00892E38" w:rsidRDefault="00892E38" w:rsidP="0066699F">
      <w:pPr>
        <w:ind w:left="720"/>
        <w:rPr>
          <w:b/>
          <w:i/>
          <w:sz w:val="24"/>
        </w:rPr>
      </w:pPr>
      <w:r>
        <w:rPr>
          <w:b/>
          <w:i/>
          <w:sz w:val="24"/>
        </w:rPr>
        <w:t>Drill Notes…</w:t>
      </w:r>
    </w:p>
    <w:p w:rsidR="00892E38" w:rsidRDefault="00892E38" w:rsidP="0066699F">
      <w:pPr>
        <w:ind w:left="1080"/>
        <w:rPr>
          <w:b/>
          <w:sz w:val="24"/>
        </w:rPr>
      </w:pPr>
    </w:p>
    <w:p w:rsidR="00DF1DD2" w:rsidRPr="00350D67" w:rsidRDefault="00DF1DD2" w:rsidP="00350D67">
      <w:pPr>
        <w:ind w:left="720"/>
        <w:rPr>
          <w:i/>
          <w:color w:val="008000"/>
          <w:sz w:val="24"/>
        </w:rPr>
      </w:pPr>
      <w:r w:rsidRPr="00350D67">
        <w:rPr>
          <w:i/>
          <w:color w:val="FF0000"/>
          <w:sz w:val="24"/>
        </w:rPr>
        <w:t>(3:30 p.m. Drill Day 1)</w:t>
      </w:r>
      <w:r w:rsidRPr="00350D67">
        <w:rPr>
          <w:i/>
          <w:color w:val="008000"/>
          <w:sz w:val="24"/>
        </w:rPr>
        <w:t xml:space="preserve">  Hurricane May is located at 26.6 N, 094.7 W moving NW @ 15 MPH.  May has weakened to a Category 4 hurricane with 150 mph winds. The highest probability of landfall is now 75% at Port Lavaca by tomorrow morning.  Hurricane force winds are expected to extend out 100 miles either side of the storm creating 15-20 foot storm surges as far north as Galveston and southward towards Port Aransas.  A Hurricane Warning continues from Corpus Christi to Galveston.  Once May makes landfall it is expected to weaken rapidly as it moves inland and then make a northerly turn as it collides with high pressure in West Texas. </w:t>
      </w:r>
    </w:p>
    <w:p w:rsidR="00892E38" w:rsidRDefault="00892E38" w:rsidP="0066699F">
      <w:pPr>
        <w:ind w:left="1080"/>
        <w:rPr>
          <w:b/>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350D67" w:rsidRPr="00350D67" w:rsidRDefault="00350D67" w:rsidP="00350D67">
      <w:pPr>
        <w:tabs>
          <w:tab w:val="left" w:pos="72"/>
          <w:tab w:val="left" w:pos="360"/>
        </w:tabs>
        <w:rPr>
          <w:b/>
          <w:i/>
          <w:sz w:val="24"/>
          <w:szCs w:val="24"/>
        </w:rPr>
      </w:pPr>
      <w:r>
        <w:rPr>
          <w:sz w:val="24"/>
          <w:szCs w:val="24"/>
        </w:rPr>
        <w:tab/>
      </w:r>
      <w:r>
        <w:rPr>
          <w:sz w:val="24"/>
          <w:szCs w:val="24"/>
        </w:rPr>
        <w:tab/>
      </w:r>
      <w:r>
        <w:rPr>
          <w:sz w:val="24"/>
          <w:szCs w:val="24"/>
        </w:rPr>
        <w:tab/>
      </w:r>
      <w:r w:rsidRPr="00350D67">
        <w:rPr>
          <w:b/>
          <w:i/>
          <w:sz w:val="24"/>
          <w:szCs w:val="24"/>
        </w:rPr>
        <w:t>TOs are instructed to:</w:t>
      </w:r>
    </w:p>
    <w:p w:rsidR="00350D67" w:rsidRPr="00B545B7" w:rsidRDefault="00350D67" w:rsidP="00350D67">
      <w:pPr>
        <w:numPr>
          <w:ilvl w:val="0"/>
          <w:numId w:val="32"/>
        </w:numPr>
        <w:tabs>
          <w:tab w:val="left" w:pos="72"/>
          <w:tab w:val="left" w:pos="360"/>
        </w:tabs>
        <w:rPr>
          <w:sz w:val="24"/>
          <w:szCs w:val="24"/>
        </w:rPr>
      </w:pPr>
      <w:r w:rsidRPr="00B545B7">
        <w:rPr>
          <w:sz w:val="24"/>
          <w:szCs w:val="24"/>
        </w:rPr>
        <w:t>Be prepared to lose load and expect high voltage conditions as the hurricane approaches landfall.</w:t>
      </w:r>
    </w:p>
    <w:p w:rsidR="00450B27" w:rsidRPr="00450B27" w:rsidRDefault="00350D67" w:rsidP="00350D67">
      <w:pPr>
        <w:numPr>
          <w:ilvl w:val="0"/>
          <w:numId w:val="32"/>
        </w:numPr>
        <w:tabs>
          <w:tab w:val="left" w:pos="72"/>
          <w:tab w:val="left" w:pos="360"/>
        </w:tabs>
        <w:rPr>
          <w:sz w:val="24"/>
        </w:rPr>
      </w:pPr>
      <w:r w:rsidRPr="00B545B7">
        <w:rPr>
          <w:sz w:val="24"/>
          <w:szCs w:val="24"/>
        </w:rPr>
        <w:t>Keep ERCOT informed of any issues.</w:t>
      </w:r>
    </w:p>
    <w:p w:rsidR="00350D67" w:rsidRDefault="00350D67" w:rsidP="0066699F">
      <w:pPr>
        <w:ind w:left="720"/>
        <w:jc w:val="center"/>
        <w:rPr>
          <w:b/>
          <w:sz w:val="24"/>
          <w:u w:val="single"/>
        </w:rPr>
      </w:pPr>
    </w:p>
    <w:p w:rsidR="00350D67" w:rsidRDefault="00350D67" w:rsidP="00350D67">
      <w:pPr>
        <w:tabs>
          <w:tab w:val="left" w:pos="360"/>
          <w:tab w:val="left" w:pos="720"/>
        </w:tabs>
        <w:ind w:left="360" w:hanging="360"/>
        <w:rPr>
          <w:b/>
          <w:i/>
          <w:sz w:val="24"/>
          <w:szCs w:val="24"/>
        </w:rPr>
      </w:pPr>
      <w:r>
        <w:rPr>
          <w:sz w:val="24"/>
          <w:szCs w:val="24"/>
        </w:rPr>
        <w:tab/>
      </w:r>
      <w:r>
        <w:rPr>
          <w:sz w:val="24"/>
          <w:szCs w:val="24"/>
        </w:rPr>
        <w:tab/>
      </w:r>
      <w:r w:rsidRPr="00350D67">
        <w:rPr>
          <w:b/>
          <w:i/>
          <w:sz w:val="24"/>
          <w:szCs w:val="24"/>
        </w:rPr>
        <w:t>QSEs are instructed to:</w:t>
      </w:r>
    </w:p>
    <w:p w:rsidR="00350D67" w:rsidRDefault="00350D67" w:rsidP="00350D67">
      <w:pPr>
        <w:numPr>
          <w:ilvl w:val="0"/>
          <w:numId w:val="33"/>
        </w:numPr>
        <w:tabs>
          <w:tab w:val="left" w:pos="360"/>
          <w:tab w:val="left" w:pos="720"/>
        </w:tabs>
        <w:rPr>
          <w:sz w:val="24"/>
          <w:szCs w:val="24"/>
        </w:rPr>
      </w:pPr>
      <w:r w:rsidRPr="00B545B7">
        <w:rPr>
          <w:sz w:val="24"/>
          <w:szCs w:val="24"/>
        </w:rPr>
        <w:t>Notify all Resources of conditions</w:t>
      </w:r>
    </w:p>
    <w:p w:rsidR="00350D67" w:rsidRDefault="00350D67" w:rsidP="00350D67">
      <w:pPr>
        <w:numPr>
          <w:ilvl w:val="0"/>
          <w:numId w:val="33"/>
        </w:numPr>
        <w:tabs>
          <w:tab w:val="left" w:pos="360"/>
          <w:tab w:val="left" w:pos="720"/>
        </w:tabs>
        <w:rPr>
          <w:sz w:val="24"/>
          <w:szCs w:val="24"/>
        </w:rPr>
      </w:pPr>
      <w:r w:rsidRPr="00350D67">
        <w:rPr>
          <w:sz w:val="24"/>
          <w:szCs w:val="24"/>
        </w:rPr>
        <w:t>Review fuel supplies and notify ERCOT of any known or anticipated fuel restrictions</w:t>
      </w:r>
    </w:p>
    <w:p w:rsidR="00350D67" w:rsidRDefault="00350D67" w:rsidP="00350D67">
      <w:pPr>
        <w:numPr>
          <w:ilvl w:val="0"/>
          <w:numId w:val="33"/>
        </w:numPr>
        <w:tabs>
          <w:tab w:val="left" w:pos="360"/>
          <w:tab w:val="left" w:pos="720"/>
        </w:tabs>
        <w:rPr>
          <w:sz w:val="24"/>
          <w:szCs w:val="24"/>
        </w:rPr>
      </w:pPr>
      <w:r w:rsidRPr="00350D67">
        <w:rPr>
          <w:sz w:val="24"/>
          <w:szCs w:val="24"/>
        </w:rPr>
        <w:t>Review emergency operating procedures and notify ERCOT of any changes or conditions that could affect System Reliability.</w:t>
      </w:r>
    </w:p>
    <w:p w:rsidR="00972318" w:rsidRPr="00322EFF" w:rsidRDefault="00350D67" w:rsidP="00972318">
      <w:pPr>
        <w:numPr>
          <w:ilvl w:val="0"/>
          <w:numId w:val="33"/>
        </w:numPr>
        <w:tabs>
          <w:tab w:val="left" w:pos="360"/>
          <w:tab w:val="left" w:pos="720"/>
        </w:tabs>
        <w:rPr>
          <w:i/>
          <w:color w:val="FF0000"/>
          <w:sz w:val="24"/>
          <w:szCs w:val="24"/>
        </w:rPr>
      </w:pPr>
      <w:r w:rsidRPr="00350D67">
        <w:rPr>
          <w:sz w:val="24"/>
          <w:szCs w:val="24"/>
        </w:rPr>
        <w:t>Make available, any Resources that can be returned to service and keep COPs and</w:t>
      </w:r>
      <w:r w:rsidR="00972318">
        <w:rPr>
          <w:sz w:val="24"/>
          <w:szCs w:val="24"/>
        </w:rPr>
        <w:t xml:space="preserve"> </w:t>
      </w:r>
      <w:r w:rsidRPr="00350D67">
        <w:rPr>
          <w:sz w:val="24"/>
          <w:szCs w:val="24"/>
        </w:rPr>
        <w:t>HSLs updated.</w:t>
      </w: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322EFF" w:rsidRDefault="00322EFF" w:rsidP="00322EFF">
      <w:pPr>
        <w:tabs>
          <w:tab w:val="left" w:pos="360"/>
          <w:tab w:val="left" w:pos="720"/>
        </w:tabs>
        <w:rPr>
          <w:sz w:val="24"/>
          <w:szCs w:val="24"/>
        </w:rPr>
      </w:pPr>
    </w:p>
    <w:p w:rsidR="009D7FC3" w:rsidRDefault="009D7FC3" w:rsidP="00322EFF">
      <w:pPr>
        <w:tabs>
          <w:tab w:val="left" w:pos="360"/>
          <w:tab w:val="left" w:pos="720"/>
        </w:tabs>
        <w:ind w:left="720"/>
        <w:jc w:val="center"/>
        <w:rPr>
          <w:b/>
          <w:i/>
          <w:color w:val="FF0000"/>
          <w:sz w:val="24"/>
          <w:u w:val="single"/>
        </w:rPr>
      </w:pPr>
    </w:p>
    <w:p w:rsidR="0059711C" w:rsidRPr="0059711C" w:rsidRDefault="00892E38" w:rsidP="00322EFF">
      <w:pPr>
        <w:tabs>
          <w:tab w:val="left" w:pos="360"/>
          <w:tab w:val="left" w:pos="720"/>
        </w:tabs>
        <w:ind w:left="720"/>
        <w:jc w:val="center"/>
        <w:rPr>
          <w:i/>
          <w:color w:val="FF0000"/>
          <w:sz w:val="24"/>
          <w:szCs w:val="24"/>
        </w:rPr>
      </w:pPr>
      <w:r w:rsidRPr="0059711C">
        <w:rPr>
          <w:b/>
          <w:i/>
          <w:color w:val="FF0000"/>
          <w:sz w:val="24"/>
          <w:u w:val="single"/>
        </w:rPr>
        <w:lastRenderedPageBreak/>
        <w:t>LANDFALL</w:t>
      </w:r>
    </w:p>
    <w:p w:rsidR="00892E38" w:rsidRPr="00350D67" w:rsidRDefault="0059711C" w:rsidP="0059711C">
      <w:pPr>
        <w:tabs>
          <w:tab w:val="left" w:pos="360"/>
          <w:tab w:val="left" w:pos="720"/>
        </w:tabs>
        <w:ind w:left="720"/>
        <w:jc w:val="center"/>
        <w:rPr>
          <w:sz w:val="24"/>
          <w:szCs w:val="24"/>
        </w:rPr>
      </w:pPr>
      <w:r>
        <w:rPr>
          <w:b/>
          <w:sz w:val="24"/>
          <w:u w:val="single"/>
        </w:rPr>
        <w:t xml:space="preserve">0800 / </w:t>
      </w:r>
      <w:r w:rsidR="00892E38" w:rsidRPr="00350D67">
        <w:rPr>
          <w:b/>
          <w:sz w:val="24"/>
          <w:u w:val="single"/>
        </w:rPr>
        <w:t>EMERGENCY NOTICE</w:t>
      </w:r>
    </w:p>
    <w:p w:rsidR="00892E38" w:rsidRDefault="00892E38" w:rsidP="0066699F">
      <w:pPr>
        <w:ind w:left="720"/>
        <w:jc w:val="center"/>
        <w:rPr>
          <w:b/>
          <w:sz w:val="24"/>
        </w:rPr>
      </w:pPr>
      <w:r>
        <w:rPr>
          <w:b/>
          <w:sz w:val="24"/>
        </w:rPr>
        <w:t>(</w:t>
      </w:r>
      <w:r w:rsidR="0059711C" w:rsidRPr="0059711C">
        <w:rPr>
          <w:b/>
          <w:i/>
          <w:sz w:val="24"/>
        </w:rPr>
        <w:t>08</w:t>
      </w:r>
      <w:r w:rsidRPr="0059711C">
        <w:rPr>
          <w:b/>
          <w:i/>
          <w:sz w:val="24"/>
        </w:rPr>
        <w:t>0</w:t>
      </w:r>
      <w:r>
        <w:rPr>
          <w:b/>
          <w:i/>
          <w:sz w:val="24"/>
        </w:rPr>
        <w:t xml:space="preserve">0 Drill Time, May </w:t>
      </w:r>
      <w:r w:rsidR="00D36B3B">
        <w:rPr>
          <w:b/>
          <w:i/>
          <w:sz w:val="24"/>
        </w:rPr>
        <w:t>2</w:t>
      </w:r>
      <w:r w:rsidR="0059711C">
        <w:rPr>
          <w:b/>
          <w:i/>
          <w:sz w:val="24"/>
        </w:rPr>
        <w:t>3</w:t>
      </w:r>
      <w:r w:rsidR="0059711C" w:rsidRPr="0059711C">
        <w:rPr>
          <w:b/>
          <w:i/>
          <w:sz w:val="24"/>
          <w:vertAlign w:val="superscript"/>
        </w:rPr>
        <w:t>rd</w:t>
      </w:r>
      <w:r w:rsidR="0059711C">
        <w:rPr>
          <w:b/>
          <w:i/>
          <w:sz w:val="24"/>
        </w:rPr>
        <w:t>)</w:t>
      </w:r>
    </w:p>
    <w:p w:rsidR="00AE1911" w:rsidRDefault="00AE1911" w:rsidP="0066699F">
      <w:pPr>
        <w:ind w:left="720"/>
        <w:jc w:val="center"/>
        <w:rPr>
          <w:b/>
          <w:sz w:val="24"/>
        </w:rPr>
      </w:pPr>
    </w:p>
    <w:p w:rsidR="00892E38" w:rsidRDefault="00892E38" w:rsidP="0066699F">
      <w:pPr>
        <w:ind w:left="720"/>
        <w:rPr>
          <w:b/>
          <w:sz w:val="24"/>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892E38" w:rsidRPr="00EA0106" w:rsidRDefault="008D0A97" w:rsidP="0066699F">
      <w:pPr>
        <w:ind w:left="1080"/>
        <w:rPr>
          <w:color w:val="0000FF"/>
          <w:sz w:val="24"/>
        </w:rPr>
      </w:pPr>
      <w:r>
        <w:rPr>
          <w:sz w:val="24"/>
        </w:rPr>
        <w:t xml:space="preserve">Hurricane May </w:t>
      </w:r>
      <w:r w:rsidR="00892E38" w:rsidRPr="00EA0106">
        <w:rPr>
          <w:sz w:val="24"/>
        </w:rPr>
        <w:t xml:space="preserve">makes impact </w:t>
      </w:r>
      <w:r>
        <w:rPr>
          <w:sz w:val="24"/>
        </w:rPr>
        <w:t>at approximately 08</w:t>
      </w:r>
      <w:r w:rsidR="00892E38" w:rsidRPr="00EA0106">
        <w:rPr>
          <w:sz w:val="24"/>
        </w:rPr>
        <w:t xml:space="preserve">00 at </w:t>
      </w:r>
      <w:r>
        <w:rPr>
          <w:sz w:val="24"/>
        </w:rPr>
        <w:t xml:space="preserve">around Port Lavaca, Texas. </w:t>
      </w:r>
      <w:r w:rsidR="00892E38" w:rsidRPr="00EA0106">
        <w:rPr>
          <w:sz w:val="24"/>
        </w:rPr>
        <w:t xml:space="preserve">High winds and heavy rain are occurring between </w:t>
      </w:r>
      <w:r>
        <w:rPr>
          <w:sz w:val="24"/>
        </w:rPr>
        <w:t xml:space="preserve">Corpus Christi and Lake Jackson. </w:t>
      </w:r>
      <w:r w:rsidR="00892E38" w:rsidRPr="00EA0106">
        <w:rPr>
          <w:sz w:val="24"/>
        </w:rPr>
        <w:t>Storm surges of 8-14 feet are reported.  Separately, the latest reports by QSEs on fuel availability lead ERCOT to conclude that severe fuel supply shortages will exist during and following the event.</w:t>
      </w:r>
    </w:p>
    <w:p w:rsidR="00892E38" w:rsidRPr="00EA0106" w:rsidRDefault="00892E38" w:rsidP="0066699F">
      <w:pPr>
        <w:ind w:left="1080"/>
        <w:rPr>
          <w:sz w:val="24"/>
        </w:rPr>
      </w:pPr>
    </w:p>
    <w:p w:rsidR="00DF1DD2" w:rsidRPr="008D0A97" w:rsidRDefault="00DF1DD2" w:rsidP="008D0A97">
      <w:pPr>
        <w:ind w:left="1080"/>
        <w:rPr>
          <w:i/>
          <w:color w:val="008000"/>
          <w:sz w:val="24"/>
        </w:rPr>
      </w:pPr>
      <w:r w:rsidRPr="008D0A97">
        <w:rPr>
          <w:i/>
          <w:color w:val="FF0000"/>
          <w:sz w:val="24"/>
        </w:rPr>
        <w:t>(08:00 a.m. Drill Day 2)</w:t>
      </w:r>
      <w:r w:rsidRPr="008D0A97">
        <w:rPr>
          <w:i/>
          <w:color w:val="008000"/>
          <w:sz w:val="24"/>
        </w:rPr>
        <w:t xml:space="preserve">  Hurricane May is located at 28.3 N, 096.2 W moving NNW @ 15 MPH. May is moving ashore near Port Lavaca, Texas as a Category 4 storm with 135 mph winds.  May is expected to turn to a more Northerly path and rapidly lose strength. </w:t>
      </w:r>
    </w:p>
    <w:p w:rsidR="00892E38" w:rsidRDefault="00892E38" w:rsidP="0066699F">
      <w:pPr>
        <w:ind w:left="1080"/>
        <w:rPr>
          <w:b/>
          <w:sz w:val="24"/>
        </w:rPr>
      </w:pPr>
    </w:p>
    <w:p w:rsidR="00892E38" w:rsidRPr="00EA0106" w:rsidRDefault="00892E38" w:rsidP="0066699F">
      <w:pPr>
        <w:ind w:left="1080"/>
        <w:rPr>
          <w:sz w:val="24"/>
        </w:rPr>
      </w:pPr>
      <w:r w:rsidRPr="00EA0106">
        <w:rPr>
          <w:sz w:val="24"/>
        </w:rPr>
        <w:t xml:space="preserve">ERCOT issues an </w:t>
      </w:r>
      <w:r w:rsidRPr="00D36B3B">
        <w:rPr>
          <w:color w:val="FF0000"/>
          <w:sz w:val="24"/>
          <w:u w:val="single"/>
        </w:rPr>
        <w:t>Emergency Notice</w:t>
      </w:r>
      <w:r w:rsidRPr="00EA0106">
        <w:rPr>
          <w:sz w:val="24"/>
        </w:rPr>
        <w:t xml:space="preserve"> at 0</w:t>
      </w:r>
      <w:r w:rsidR="00B02186">
        <w:rPr>
          <w:sz w:val="24"/>
        </w:rPr>
        <w:t>8</w:t>
      </w:r>
      <w:r w:rsidRPr="00EA0106">
        <w:rPr>
          <w:sz w:val="24"/>
        </w:rPr>
        <w:t xml:space="preserve">00 to all TOs and QSEs, due to weather conditions, high voltage, and fuel curtailments.  </w:t>
      </w:r>
    </w:p>
    <w:p w:rsidR="00892E38" w:rsidRDefault="00892E38" w:rsidP="0066699F">
      <w:pPr>
        <w:ind w:left="720"/>
        <w:rPr>
          <w:b/>
          <w:sz w:val="24"/>
        </w:rPr>
      </w:pPr>
    </w:p>
    <w:p w:rsidR="00892E38" w:rsidRDefault="00892E38" w:rsidP="0066699F">
      <w:pPr>
        <w:pStyle w:val="BodyText"/>
        <w:ind w:left="720"/>
        <w:rPr>
          <w:i/>
        </w:rPr>
      </w:pPr>
      <w:r>
        <w:rPr>
          <w:i/>
        </w:rPr>
        <w:t>Drill Action Items…</w:t>
      </w:r>
    </w:p>
    <w:p w:rsidR="00892E38" w:rsidRDefault="00892E38" w:rsidP="0066699F">
      <w:pPr>
        <w:pStyle w:val="BodyText"/>
        <w:ind w:left="720"/>
      </w:pPr>
    </w:p>
    <w:p w:rsidR="00322EFF" w:rsidRDefault="000851F5" w:rsidP="00322EFF">
      <w:pPr>
        <w:tabs>
          <w:tab w:val="left" w:pos="72"/>
          <w:tab w:val="left" w:pos="360"/>
        </w:tabs>
        <w:rPr>
          <w:b/>
          <w:i/>
          <w:sz w:val="24"/>
          <w:szCs w:val="24"/>
        </w:rPr>
      </w:pPr>
      <w:r>
        <w:rPr>
          <w:b/>
          <w:i/>
          <w:sz w:val="24"/>
          <w:szCs w:val="24"/>
        </w:rPr>
        <w:tab/>
      </w:r>
      <w:r>
        <w:rPr>
          <w:b/>
          <w:i/>
          <w:sz w:val="24"/>
          <w:szCs w:val="24"/>
        </w:rPr>
        <w:tab/>
      </w:r>
      <w:r>
        <w:rPr>
          <w:b/>
          <w:i/>
          <w:sz w:val="24"/>
          <w:szCs w:val="24"/>
        </w:rPr>
        <w:tab/>
      </w:r>
      <w:r w:rsidRPr="00350D67">
        <w:rPr>
          <w:b/>
          <w:i/>
          <w:sz w:val="24"/>
          <w:szCs w:val="24"/>
        </w:rPr>
        <w:t>TOs are instructed to:</w:t>
      </w:r>
    </w:p>
    <w:p w:rsidR="00322EFF" w:rsidRDefault="00322EFF" w:rsidP="00322EFF">
      <w:pPr>
        <w:numPr>
          <w:ilvl w:val="0"/>
          <w:numId w:val="35"/>
        </w:numPr>
        <w:tabs>
          <w:tab w:val="left" w:pos="72"/>
          <w:tab w:val="left" w:pos="360"/>
        </w:tabs>
        <w:rPr>
          <w:b/>
          <w:i/>
          <w:sz w:val="24"/>
          <w:szCs w:val="24"/>
        </w:rPr>
      </w:pPr>
      <w:r w:rsidRPr="00B545B7">
        <w:rPr>
          <w:sz w:val="24"/>
          <w:szCs w:val="24"/>
        </w:rPr>
        <w:t>TOs prepare to lose load and expect high voltage conditions as the storm moves island.</w:t>
      </w:r>
    </w:p>
    <w:p w:rsidR="00322EFF" w:rsidRPr="00322EFF" w:rsidRDefault="00322EFF" w:rsidP="00322EFF">
      <w:pPr>
        <w:numPr>
          <w:ilvl w:val="0"/>
          <w:numId w:val="35"/>
        </w:numPr>
        <w:tabs>
          <w:tab w:val="left" w:pos="72"/>
          <w:tab w:val="left" w:pos="360"/>
        </w:tabs>
        <w:rPr>
          <w:b/>
          <w:i/>
          <w:sz w:val="24"/>
          <w:szCs w:val="24"/>
        </w:rPr>
      </w:pPr>
      <w:r w:rsidRPr="00322EFF">
        <w:rPr>
          <w:sz w:val="24"/>
          <w:szCs w:val="24"/>
        </w:rPr>
        <w:t>Keep ERCOT informed of any issues.</w:t>
      </w:r>
    </w:p>
    <w:p w:rsidR="000851F5" w:rsidRDefault="000851F5" w:rsidP="000851F5">
      <w:pPr>
        <w:ind w:left="720"/>
        <w:jc w:val="center"/>
        <w:rPr>
          <w:b/>
          <w:sz w:val="24"/>
          <w:u w:val="single"/>
        </w:rPr>
      </w:pPr>
    </w:p>
    <w:p w:rsidR="00322EFF" w:rsidRDefault="000851F5" w:rsidP="00322EFF">
      <w:pPr>
        <w:tabs>
          <w:tab w:val="left" w:pos="360"/>
          <w:tab w:val="left" w:pos="720"/>
        </w:tabs>
        <w:ind w:left="360" w:hanging="360"/>
        <w:rPr>
          <w:b/>
          <w:i/>
          <w:sz w:val="24"/>
          <w:szCs w:val="24"/>
        </w:rPr>
      </w:pPr>
      <w:r>
        <w:rPr>
          <w:sz w:val="24"/>
          <w:szCs w:val="24"/>
        </w:rPr>
        <w:tab/>
      </w:r>
      <w:r>
        <w:rPr>
          <w:sz w:val="24"/>
          <w:szCs w:val="24"/>
        </w:rPr>
        <w:tab/>
      </w:r>
      <w:r w:rsidRPr="00350D67">
        <w:rPr>
          <w:b/>
          <w:i/>
          <w:sz w:val="24"/>
          <w:szCs w:val="24"/>
        </w:rPr>
        <w:t>QSEs are instructed to:</w:t>
      </w:r>
    </w:p>
    <w:p w:rsidR="00322EFF" w:rsidRPr="00322EFF" w:rsidRDefault="00322EFF" w:rsidP="00322EFF">
      <w:pPr>
        <w:numPr>
          <w:ilvl w:val="0"/>
          <w:numId w:val="36"/>
        </w:numPr>
        <w:tabs>
          <w:tab w:val="left" w:pos="360"/>
          <w:tab w:val="left" w:pos="720"/>
        </w:tabs>
        <w:rPr>
          <w:b/>
          <w:i/>
          <w:sz w:val="24"/>
          <w:szCs w:val="24"/>
        </w:rPr>
      </w:pPr>
      <w:r w:rsidRPr="00B545B7">
        <w:rPr>
          <w:sz w:val="24"/>
          <w:szCs w:val="24"/>
        </w:rPr>
        <w:t>Be prepared to reduce generation output due to anticipated load loss and respond to voltage support issues as requested.</w:t>
      </w:r>
    </w:p>
    <w:p w:rsidR="00892E38" w:rsidRPr="00EA0106" w:rsidRDefault="00322EFF" w:rsidP="00322EFF">
      <w:pPr>
        <w:numPr>
          <w:ilvl w:val="0"/>
          <w:numId w:val="36"/>
        </w:numPr>
        <w:rPr>
          <w:color w:val="0000FF"/>
          <w:sz w:val="24"/>
        </w:rPr>
      </w:pPr>
      <w:r w:rsidRPr="00B545B7">
        <w:rPr>
          <w:sz w:val="24"/>
          <w:szCs w:val="24"/>
        </w:rPr>
        <w:t>Keep COPs and HSLs current.</w:t>
      </w: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342EDE" w:rsidRDefault="00342EDE" w:rsidP="0066699F">
      <w:pPr>
        <w:ind w:left="720"/>
        <w:jc w:val="center"/>
        <w:rPr>
          <w:b/>
          <w:sz w:val="24"/>
          <w:u w:val="single"/>
        </w:rPr>
      </w:pPr>
    </w:p>
    <w:p w:rsidR="00342EDE" w:rsidRDefault="00342EDE" w:rsidP="0066699F">
      <w:pPr>
        <w:ind w:left="720"/>
        <w:jc w:val="center"/>
        <w:rPr>
          <w:b/>
          <w:sz w:val="24"/>
          <w:u w:val="single"/>
        </w:rPr>
      </w:pPr>
    </w:p>
    <w:p w:rsidR="00342EDE" w:rsidRDefault="00342EDE"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72318" w:rsidRDefault="00972318" w:rsidP="0066699F">
      <w:pPr>
        <w:ind w:left="720"/>
        <w:jc w:val="center"/>
        <w:rPr>
          <w:b/>
          <w:sz w:val="24"/>
          <w:u w:val="single"/>
        </w:rPr>
      </w:pPr>
    </w:p>
    <w:p w:rsidR="009D7FC3" w:rsidRDefault="00892E38" w:rsidP="0066699F">
      <w:pPr>
        <w:ind w:left="720"/>
        <w:jc w:val="center"/>
        <w:rPr>
          <w:b/>
          <w:color w:val="FF0000"/>
          <w:sz w:val="24"/>
          <w:u w:val="single"/>
        </w:rPr>
      </w:pPr>
      <w:r w:rsidRPr="00E911D7">
        <w:rPr>
          <w:b/>
          <w:color w:val="FF0000"/>
          <w:sz w:val="24"/>
          <w:u w:val="single"/>
        </w:rPr>
        <w:lastRenderedPageBreak/>
        <w:t>LANDFALL</w:t>
      </w:r>
    </w:p>
    <w:p w:rsidR="00892E38" w:rsidRDefault="00892E38" w:rsidP="0066699F">
      <w:pPr>
        <w:ind w:left="720"/>
        <w:jc w:val="center"/>
        <w:rPr>
          <w:b/>
          <w:sz w:val="24"/>
          <w:u w:val="single"/>
        </w:rPr>
      </w:pPr>
      <w:r>
        <w:rPr>
          <w:b/>
          <w:sz w:val="24"/>
          <w:u w:val="single"/>
        </w:rPr>
        <w:t xml:space="preserve"> &amp; SEVERE WINDS</w:t>
      </w:r>
    </w:p>
    <w:p w:rsidR="00B02186" w:rsidRDefault="00B02186" w:rsidP="00B02186">
      <w:pPr>
        <w:ind w:left="720"/>
        <w:jc w:val="center"/>
        <w:rPr>
          <w:b/>
          <w:sz w:val="24"/>
        </w:rPr>
      </w:pPr>
      <w:r>
        <w:rPr>
          <w:b/>
          <w:sz w:val="24"/>
        </w:rPr>
        <w:t>(</w:t>
      </w:r>
      <w:r w:rsidRPr="0059711C">
        <w:rPr>
          <w:b/>
          <w:i/>
          <w:sz w:val="24"/>
        </w:rPr>
        <w:t>0</w:t>
      </w:r>
      <w:r>
        <w:rPr>
          <w:b/>
          <w:i/>
          <w:sz w:val="24"/>
        </w:rPr>
        <w:t>9</w:t>
      </w:r>
      <w:r w:rsidRPr="0059711C">
        <w:rPr>
          <w:b/>
          <w:i/>
          <w:sz w:val="24"/>
        </w:rPr>
        <w:t>0</w:t>
      </w:r>
      <w:r>
        <w:rPr>
          <w:b/>
          <w:i/>
          <w:sz w:val="24"/>
        </w:rPr>
        <w:t>0 Drill Time, May 23</w:t>
      </w:r>
      <w:r w:rsidRPr="0059711C">
        <w:rPr>
          <w:b/>
          <w:i/>
          <w:sz w:val="24"/>
          <w:vertAlign w:val="superscript"/>
        </w:rPr>
        <w:t>rd</w:t>
      </w:r>
      <w:r>
        <w:rPr>
          <w:b/>
          <w:i/>
          <w:sz w:val="24"/>
        </w:rPr>
        <w:t>)</w:t>
      </w:r>
    </w:p>
    <w:p w:rsidR="00892E38" w:rsidRDefault="00892E38" w:rsidP="0066699F">
      <w:pPr>
        <w:ind w:left="720"/>
        <w:rPr>
          <w:b/>
          <w:sz w:val="24"/>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892E38" w:rsidRPr="00EA0106" w:rsidRDefault="00892E38" w:rsidP="0066699F">
      <w:pPr>
        <w:ind w:left="1080"/>
        <w:rPr>
          <w:sz w:val="24"/>
        </w:rPr>
      </w:pPr>
      <w:r w:rsidRPr="00B02186">
        <w:rPr>
          <w:sz w:val="24"/>
        </w:rPr>
        <w:t xml:space="preserve">Hurricane </w:t>
      </w:r>
      <w:r w:rsidR="00B02186" w:rsidRPr="00B02186">
        <w:rPr>
          <w:sz w:val="24"/>
        </w:rPr>
        <w:t>May</w:t>
      </w:r>
      <w:r w:rsidR="00B02186">
        <w:rPr>
          <w:color w:val="FF0000"/>
          <w:sz w:val="24"/>
        </w:rPr>
        <w:t xml:space="preserve"> </w:t>
      </w:r>
      <w:r w:rsidRPr="00EA0106">
        <w:rPr>
          <w:sz w:val="24"/>
        </w:rPr>
        <w:t>wind</w:t>
      </w:r>
      <w:r w:rsidR="001C765C">
        <w:rPr>
          <w:sz w:val="24"/>
        </w:rPr>
        <w:t xml:space="preserve"> is</w:t>
      </w:r>
      <w:r w:rsidR="00652341">
        <w:rPr>
          <w:sz w:val="24"/>
        </w:rPr>
        <w:t xml:space="preserve"> </w:t>
      </w:r>
      <w:r w:rsidRPr="00EA0106">
        <w:rPr>
          <w:sz w:val="24"/>
        </w:rPr>
        <w:t>gusting up to 1</w:t>
      </w:r>
      <w:r w:rsidR="00B02186">
        <w:rPr>
          <w:sz w:val="24"/>
        </w:rPr>
        <w:t>40</w:t>
      </w:r>
      <w:r w:rsidRPr="00EA0106">
        <w:rPr>
          <w:sz w:val="24"/>
        </w:rPr>
        <w:t xml:space="preserve"> mph, and there are unconfirmed reports of associated s</w:t>
      </w:r>
      <w:r w:rsidR="00B02186">
        <w:rPr>
          <w:sz w:val="24"/>
        </w:rPr>
        <w:t>evere tornadic activity.  TOs</w:t>
      </w:r>
      <w:r w:rsidRPr="00EA0106">
        <w:rPr>
          <w:sz w:val="24"/>
        </w:rPr>
        <w:t xml:space="preserve"> report momentary transmission line operations to ERCOT, as well as some severe isolated forced outages.  ERCOT’s reserves currently are adequate, as load is decreasing rapidly.  Communications/telemetry between certain QSEs and ERCOT have been lost, forcing those QSEs’ resources to communicate/operate directly w</w:t>
      </w:r>
      <w:r w:rsidR="00B02186">
        <w:rPr>
          <w:sz w:val="24"/>
        </w:rPr>
        <w:t>ith ERCOT and/or local TOs</w:t>
      </w:r>
      <w:r w:rsidRPr="00EA0106">
        <w:rPr>
          <w:sz w:val="24"/>
        </w:rPr>
        <w:t xml:space="preserve">.  </w:t>
      </w:r>
    </w:p>
    <w:p w:rsidR="00B02186" w:rsidRDefault="00B02186" w:rsidP="00652341">
      <w:pPr>
        <w:ind w:firstLine="720"/>
        <w:rPr>
          <w:b/>
          <w:i/>
          <w:sz w:val="24"/>
        </w:rPr>
      </w:pPr>
    </w:p>
    <w:p w:rsidR="00892E38" w:rsidRDefault="00892E38" w:rsidP="00652341">
      <w:pPr>
        <w:ind w:firstLine="720"/>
        <w:rPr>
          <w:b/>
          <w:i/>
          <w:sz w:val="24"/>
        </w:rPr>
      </w:pPr>
      <w:r>
        <w:rPr>
          <w:b/>
          <w:i/>
          <w:sz w:val="24"/>
        </w:rPr>
        <w:t>Drill Action Items…</w:t>
      </w:r>
    </w:p>
    <w:p w:rsidR="00892E38" w:rsidRDefault="00892E38" w:rsidP="0066699F">
      <w:pPr>
        <w:ind w:left="720"/>
        <w:rPr>
          <w:b/>
          <w:i/>
          <w:sz w:val="24"/>
        </w:rPr>
      </w:pPr>
    </w:p>
    <w:p w:rsidR="00892E38" w:rsidRPr="00EA0106" w:rsidRDefault="001C765C" w:rsidP="0066699F">
      <w:pPr>
        <w:numPr>
          <w:ilvl w:val="0"/>
          <w:numId w:val="23"/>
        </w:numPr>
        <w:tabs>
          <w:tab w:val="clear" w:pos="720"/>
          <w:tab w:val="num" w:pos="1080"/>
        </w:tabs>
        <w:ind w:left="1080"/>
        <w:rPr>
          <w:sz w:val="24"/>
        </w:rPr>
      </w:pPr>
      <w:r>
        <w:rPr>
          <w:sz w:val="24"/>
        </w:rPr>
        <w:t>R</w:t>
      </w:r>
      <w:r w:rsidR="00892E38" w:rsidRPr="00EA0106">
        <w:rPr>
          <w:sz w:val="24"/>
        </w:rPr>
        <w:t>esources that have disconnected from their QSEs are to immediately report status to ERCOT and/or local T</w:t>
      </w:r>
      <w:r w:rsidR="00B02186">
        <w:rPr>
          <w:sz w:val="24"/>
        </w:rPr>
        <w:t>Os</w:t>
      </w:r>
      <w:r w:rsidR="00892E38" w:rsidRPr="00EA0106">
        <w:rPr>
          <w:sz w:val="24"/>
        </w:rPr>
        <w:t>, and to await further instruction</w:t>
      </w:r>
    </w:p>
    <w:p w:rsidR="00892E38" w:rsidRDefault="00892E38" w:rsidP="0066699F">
      <w:pPr>
        <w:ind w:left="720"/>
        <w:jc w:val="center"/>
        <w:rPr>
          <w:b/>
          <w:sz w:val="24"/>
          <w:u w:val="single"/>
        </w:rPr>
      </w:pPr>
    </w:p>
    <w:p w:rsidR="00892E38" w:rsidRDefault="00892E38" w:rsidP="0066699F">
      <w:pPr>
        <w:ind w:left="720"/>
        <w:jc w:val="center"/>
        <w:rPr>
          <w:b/>
          <w:sz w:val="24"/>
          <w:u w:val="single"/>
        </w:rPr>
      </w:pPr>
      <w:r>
        <w:rPr>
          <w:b/>
          <w:sz w:val="24"/>
          <w:u w:val="single"/>
        </w:rPr>
        <w:t>TORNADOES &amp; TRANSMISSION/SUB-STATION DAMAGE</w:t>
      </w:r>
    </w:p>
    <w:p w:rsidR="00B02186" w:rsidRDefault="00B02186" w:rsidP="00B02186">
      <w:pPr>
        <w:ind w:left="720"/>
        <w:jc w:val="center"/>
        <w:rPr>
          <w:b/>
          <w:sz w:val="24"/>
        </w:rPr>
      </w:pPr>
      <w:r>
        <w:rPr>
          <w:b/>
          <w:sz w:val="24"/>
        </w:rPr>
        <w:t>(</w:t>
      </w:r>
      <w:r w:rsidRPr="0059711C">
        <w:rPr>
          <w:b/>
          <w:i/>
          <w:sz w:val="24"/>
        </w:rPr>
        <w:t>0</w:t>
      </w:r>
      <w:r>
        <w:rPr>
          <w:b/>
          <w:i/>
          <w:sz w:val="24"/>
        </w:rPr>
        <w:t>9</w:t>
      </w:r>
      <w:r w:rsidRPr="0059711C">
        <w:rPr>
          <w:b/>
          <w:i/>
          <w:sz w:val="24"/>
        </w:rPr>
        <w:t>0</w:t>
      </w:r>
      <w:r>
        <w:rPr>
          <w:b/>
          <w:i/>
          <w:sz w:val="24"/>
        </w:rPr>
        <w:t>0 Drill Time, May 23</w:t>
      </w:r>
      <w:r w:rsidRPr="0059711C">
        <w:rPr>
          <w:b/>
          <w:i/>
          <w:sz w:val="24"/>
          <w:vertAlign w:val="superscript"/>
        </w:rPr>
        <w:t>rd</w:t>
      </w:r>
      <w:r>
        <w:rPr>
          <w:b/>
          <w:i/>
          <w:sz w:val="24"/>
        </w:rPr>
        <w:t>)</w:t>
      </w:r>
    </w:p>
    <w:p w:rsidR="00B02186" w:rsidRDefault="00B02186" w:rsidP="00B02186">
      <w:pPr>
        <w:ind w:left="720"/>
        <w:rPr>
          <w:b/>
          <w:sz w:val="24"/>
        </w:rPr>
      </w:pPr>
    </w:p>
    <w:p w:rsidR="00892E38" w:rsidRDefault="00892E38" w:rsidP="0066699F">
      <w:pPr>
        <w:ind w:left="720"/>
        <w:rPr>
          <w:b/>
          <w:i/>
          <w:sz w:val="24"/>
        </w:rPr>
      </w:pPr>
      <w:r>
        <w:rPr>
          <w:b/>
          <w:i/>
          <w:sz w:val="24"/>
        </w:rPr>
        <w:t>Drill Notes…</w:t>
      </w:r>
    </w:p>
    <w:p w:rsidR="00B02186" w:rsidRDefault="00892E38" w:rsidP="0066699F">
      <w:pPr>
        <w:ind w:left="1080"/>
        <w:rPr>
          <w:sz w:val="24"/>
        </w:rPr>
      </w:pPr>
      <w:r w:rsidRPr="00EA0106">
        <w:rPr>
          <w:sz w:val="24"/>
        </w:rPr>
        <w:t xml:space="preserve">Hurricane </w:t>
      </w:r>
      <w:r w:rsidR="00B02186">
        <w:rPr>
          <w:sz w:val="24"/>
        </w:rPr>
        <w:t>May is currently moving at approximately</w:t>
      </w:r>
      <w:r w:rsidR="00E911D7">
        <w:rPr>
          <w:sz w:val="24"/>
        </w:rPr>
        <w:t xml:space="preserve"> </w:t>
      </w:r>
      <w:r w:rsidR="00B02186">
        <w:rPr>
          <w:sz w:val="24"/>
        </w:rPr>
        <w:t xml:space="preserve">15 </w:t>
      </w:r>
      <w:r w:rsidR="00E911D7">
        <w:rPr>
          <w:sz w:val="24"/>
        </w:rPr>
        <w:t>mph</w:t>
      </w:r>
      <w:r w:rsidR="00B02186">
        <w:rPr>
          <w:sz w:val="24"/>
        </w:rPr>
        <w:t xml:space="preserve"> </w:t>
      </w:r>
      <w:r w:rsidR="00E911D7">
        <w:rPr>
          <w:sz w:val="24"/>
        </w:rPr>
        <w:t>t</w:t>
      </w:r>
      <w:r w:rsidR="00B02186">
        <w:rPr>
          <w:sz w:val="24"/>
        </w:rPr>
        <w:t xml:space="preserve">oward Interstate 10 and is currently over Victoria, Texas. </w:t>
      </w:r>
    </w:p>
    <w:p w:rsidR="00892E38" w:rsidRPr="00EA0106" w:rsidRDefault="00892E38" w:rsidP="0066699F">
      <w:pPr>
        <w:ind w:left="1080"/>
        <w:rPr>
          <w:sz w:val="24"/>
        </w:rPr>
      </w:pPr>
      <w:r w:rsidRPr="00EA0106">
        <w:rPr>
          <w:sz w:val="24"/>
        </w:rPr>
        <w:t>TOs are reporting lines down, due to winds and unknown numbers of tornadoes.  Line crews along the coast have evacuated and assembled inland, but are presently unable to respond, as travel is extremely dangerous.  Support personnel are severely limited ERCOT-wide at TOs, Generation Res</w:t>
      </w:r>
      <w:r w:rsidR="00B02186">
        <w:rPr>
          <w:sz w:val="24"/>
        </w:rPr>
        <w:t>ources, and QSE Control Centers</w:t>
      </w:r>
      <w:r w:rsidRPr="00EA0106">
        <w:rPr>
          <w:sz w:val="24"/>
        </w:rPr>
        <w:t xml:space="preserve">, due to massive evacuations the preceding two-three days.  </w:t>
      </w:r>
    </w:p>
    <w:p w:rsidR="00892E38" w:rsidRPr="00EA0106" w:rsidRDefault="00892E38" w:rsidP="0066699F">
      <w:pPr>
        <w:ind w:left="1080"/>
        <w:rPr>
          <w:color w:val="0000FF"/>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A0106" w:rsidRDefault="00892E38" w:rsidP="0066699F">
      <w:pPr>
        <w:numPr>
          <w:ilvl w:val="0"/>
          <w:numId w:val="14"/>
        </w:numPr>
        <w:tabs>
          <w:tab w:val="clear" w:pos="360"/>
          <w:tab w:val="num" w:pos="1080"/>
        </w:tabs>
        <w:ind w:left="1080"/>
        <w:rPr>
          <w:sz w:val="24"/>
        </w:rPr>
      </w:pPr>
      <w:r w:rsidRPr="00EA0106">
        <w:rPr>
          <w:sz w:val="24"/>
        </w:rPr>
        <w:t xml:space="preserve">TOs observing line and substation outages should immediately report status to ERCOT  </w:t>
      </w:r>
    </w:p>
    <w:p w:rsidR="00892E38" w:rsidRPr="00EA0106" w:rsidRDefault="00892E38" w:rsidP="0066699F">
      <w:pPr>
        <w:numPr>
          <w:ilvl w:val="0"/>
          <w:numId w:val="14"/>
        </w:numPr>
        <w:tabs>
          <w:tab w:val="clear" w:pos="360"/>
          <w:tab w:val="num" w:pos="1080"/>
        </w:tabs>
        <w:ind w:left="1080"/>
        <w:rPr>
          <w:sz w:val="24"/>
        </w:rPr>
      </w:pPr>
      <w:r w:rsidRPr="00EA0106">
        <w:rPr>
          <w:sz w:val="24"/>
        </w:rPr>
        <w:t>QSEs observing any changes to Resource operations, including equipment damage incurred, should immediately report status to ERCOT</w:t>
      </w:r>
    </w:p>
    <w:p w:rsidR="00892E38" w:rsidRDefault="00892E38" w:rsidP="0066699F">
      <w:pPr>
        <w:ind w:left="720"/>
        <w:rPr>
          <w:b/>
          <w:sz w:val="24"/>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p>
    <w:p w:rsidR="00E911D7" w:rsidRDefault="00E911D7" w:rsidP="0066699F">
      <w:pPr>
        <w:ind w:left="720"/>
        <w:jc w:val="center"/>
        <w:rPr>
          <w:b/>
          <w:color w:val="FF0000"/>
          <w:sz w:val="24"/>
          <w:u w:val="single"/>
        </w:rPr>
      </w:pPr>
      <w:r w:rsidRPr="00E911D7">
        <w:rPr>
          <w:b/>
          <w:color w:val="FF0000"/>
          <w:sz w:val="24"/>
          <w:u w:val="single"/>
        </w:rPr>
        <w:lastRenderedPageBreak/>
        <w:t xml:space="preserve">Landfall </w:t>
      </w:r>
      <w:r>
        <w:rPr>
          <w:b/>
          <w:color w:val="FF0000"/>
          <w:sz w:val="24"/>
          <w:u w:val="single"/>
        </w:rPr>
        <w:t>Day 1400</w:t>
      </w:r>
    </w:p>
    <w:p w:rsidR="00892E38" w:rsidRDefault="00892E38" w:rsidP="0066699F">
      <w:pPr>
        <w:ind w:left="720"/>
        <w:jc w:val="center"/>
        <w:rPr>
          <w:b/>
          <w:sz w:val="24"/>
          <w:u w:val="single"/>
        </w:rPr>
      </w:pPr>
      <w:r>
        <w:rPr>
          <w:b/>
          <w:sz w:val="24"/>
          <w:u w:val="single"/>
        </w:rPr>
        <w:t>INLAND MOVEMENT</w:t>
      </w:r>
    </w:p>
    <w:p w:rsidR="00E911D7" w:rsidRDefault="00E911D7" w:rsidP="00E911D7">
      <w:pPr>
        <w:ind w:left="720"/>
        <w:jc w:val="center"/>
        <w:rPr>
          <w:b/>
          <w:sz w:val="24"/>
        </w:rPr>
      </w:pPr>
      <w:r w:rsidRPr="001D30A0">
        <w:rPr>
          <w:b/>
          <w:i/>
          <w:sz w:val="24"/>
        </w:rPr>
        <w:t>(</w:t>
      </w:r>
      <w:r w:rsidR="001D30A0" w:rsidRPr="001D30A0">
        <w:rPr>
          <w:b/>
          <w:i/>
          <w:sz w:val="24"/>
        </w:rPr>
        <w:t>10</w:t>
      </w:r>
      <w:r w:rsidRPr="001D30A0">
        <w:rPr>
          <w:b/>
          <w:i/>
          <w:sz w:val="24"/>
        </w:rPr>
        <w:t>30</w:t>
      </w:r>
      <w:r>
        <w:rPr>
          <w:b/>
          <w:i/>
          <w:sz w:val="24"/>
        </w:rPr>
        <w:t xml:space="preserve"> Drill Time, May 23</w:t>
      </w:r>
      <w:r w:rsidRPr="0059711C">
        <w:rPr>
          <w:b/>
          <w:i/>
          <w:sz w:val="24"/>
          <w:vertAlign w:val="superscript"/>
        </w:rPr>
        <w:t>rd</w:t>
      </w:r>
      <w:r>
        <w:rPr>
          <w:b/>
          <w:i/>
          <w:sz w:val="24"/>
        </w:rPr>
        <w:t>)</w:t>
      </w:r>
    </w:p>
    <w:p w:rsidR="00892E38" w:rsidRDefault="00892E38" w:rsidP="0066699F">
      <w:pPr>
        <w:ind w:left="720"/>
        <w:rPr>
          <w:b/>
          <w:color w:val="0000FF"/>
          <w:sz w:val="24"/>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892E38" w:rsidRPr="00EA0106" w:rsidRDefault="00892E38" w:rsidP="0066699F">
      <w:pPr>
        <w:ind w:left="1080"/>
        <w:rPr>
          <w:sz w:val="24"/>
        </w:rPr>
      </w:pPr>
      <w:r w:rsidRPr="00EA0106">
        <w:rPr>
          <w:sz w:val="24"/>
        </w:rPr>
        <w:t>The Hurricane</w:t>
      </w:r>
      <w:r w:rsidR="00E911D7">
        <w:rPr>
          <w:sz w:val="24"/>
        </w:rPr>
        <w:t xml:space="preserve"> May </w:t>
      </w:r>
      <w:r w:rsidRPr="00EA0106">
        <w:rPr>
          <w:sz w:val="24"/>
        </w:rPr>
        <w:t>is now</w:t>
      </w:r>
      <w:r w:rsidR="00E911D7">
        <w:rPr>
          <w:sz w:val="24"/>
        </w:rPr>
        <w:t xml:space="preserve"> over </w:t>
      </w:r>
      <w:r w:rsidRPr="00EA0106">
        <w:rPr>
          <w:sz w:val="24"/>
        </w:rPr>
        <w:t xml:space="preserve"> moving inland at </w:t>
      </w:r>
      <w:r w:rsidR="00E911D7">
        <w:rPr>
          <w:sz w:val="24"/>
        </w:rPr>
        <w:t xml:space="preserve">10 mph on a north easterly </w:t>
      </w:r>
      <w:r w:rsidRPr="00EA0106">
        <w:rPr>
          <w:sz w:val="24"/>
        </w:rPr>
        <w:t xml:space="preserve"> </w:t>
      </w:r>
      <w:r w:rsidR="008C4807" w:rsidRPr="00EA0106">
        <w:rPr>
          <w:sz w:val="24"/>
        </w:rPr>
        <w:t>l</w:t>
      </w:r>
      <w:r w:rsidRPr="00EA0106">
        <w:rPr>
          <w:sz w:val="24"/>
        </w:rPr>
        <w:t xml:space="preserve">atitude, forecasted to move just east of Austin, then directly into Dallas-Fort Worth.  Additional tornadoes have been reported.  </w:t>
      </w:r>
    </w:p>
    <w:p w:rsidR="00892E38" w:rsidRDefault="00892E38" w:rsidP="0066699F">
      <w:pPr>
        <w:ind w:left="1080"/>
        <w:rPr>
          <w:b/>
          <w:sz w:val="24"/>
        </w:rPr>
      </w:pPr>
    </w:p>
    <w:p w:rsidR="001D30A0" w:rsidRDefault="001D30A0" w:rsidP="00E911D7">
      <w:pPr>
        <w:ind w:left="1080"/>
        <w:rPr>
          <w:i/>
          <w:color w:val="008000"/>
          <w:sz w:val="24"/>
        </w:rPr>
      </w:pPr>
      <w:r w:rsidRPr="00E911D7">
        <w:rPr>
          <w:i/>
          <w:color w:val="FF0000"/>
          <w:sz w:val="24"/>
        </w:rPr>
        <w:t>(10:30 a.m. Drill Day 2)</w:t>
      </w:r>
      <w:r w:rsidRPr="00E911D7">
        <w:rPr>
          <w:i/>
          <w:color w:val="008000"/>
          <w:sz w:val="24"/>
        </w:rPr>
        <w:t xml:space="preserve">  Hurricane May is located at 30.5 N, 096.9 W moving N @ 10 MPH placing it on a course toward Dallas. May has weakened to a Category 1 Hurricane with winds of 81 mph and is expected to weaken to Tropical Storm strength within several hours. </w:t>
      </w:r>
    </w:p>
    <w:p w:rsidR="00E911D7" w:rsidRDefault="00E911D7" w:rsidP="00E911D7">
      <w:pPr>
        <w:ind w:left="720"/>
        <w:rPr>
          <w:i/>
          <w:color w:val="008000"/>
          <w:sz w:val="24"/>
        </w:rPr>
      </w:pPr>
    </w:p>
    <w:p w:rsidR="00892E38" w:rsidRPr="00EA0106" w:rsidRDefault="00E911D7" w:rsidP="0066699F">
      <w:pPr>
        <w:ind w:left="1080"/>
        <w:rPr>
          <w:sz w:val="24"/>
        </w:rPr>
      </w:pPr>
      <w:r>
        <w:rPr>
          <w:sz w:val="24"/>
        </w:rPr>
        <w:t>TOs</w:t>
      </w:r>
      <w:r w:rsidR="00892E38" w:rsidRPr="00EA0106">
        <w:rPr>
          <w:sz w:val="24"/>
        </w:rPr>
        <w:t xml:space="preserve"> confirm widespread transmission line and substation damage, as well as other transmission lines that are galloping.  </w:t>
      </w:r>
      <w:r w:rsidR="001C765C">
        <w:rPr>
          <w:sz w:val="24"/>
        </w:rPr>
        <w:t xml:space="preserve">Several </w:t>
      </w:r>
      <w:r w:rsidR="00892E38" w:rsidRPr="00EA0106">
        <w:rPr>
          <w:sz w:val="24"/>
        </w:rPr>
        <w:t>major transmission line</w:t>
      </w:r>
      <w:r w:rsidR="001C765C">
        <w:rPr>
          <w:sz w:val="24"/>
        </w:rPr>
        <w:t>s have</w:t>
      </w:r>
      <w:r w:rsidR="00892E38" w:rsidRPr="00EA0106">
        <w:rPr>
          <w:sz w:val="24"/>
        </w:rPr>
        <w:t xml:space="preserve"> been forced out</w:t>
      </w:r>
      <w:r w:rsidR="001C765C">
        <w:rPr>
          <w:sz w:val="24"/>
        </w:rPr>
        <w:t xml:space="preserve"> of service</w:t>
      </w:r>
      <w:r w:rsidR="00892E38" w:rsidRPr="00EA0106">
        <w:rPr>
          <w:sz w:val="24"/>
        </w:rPr>
        <w:t xml:space="preserve"> in the Central Texas area.  Momentary operations on transmission lines are tu</w:t>
      </w:r>
      <w:r>
        <w:rPr>
          <w:sz w:val="24"/>
        </w:rPr>
        <w:t>rning up in several areas.  TOs</w:t>
      </w:r>
      <w:r w:rsidR="00892E38" w:rsidRPr="00EA0106">
        <w:rPr>
          <w:sz w:val="24"/>
        </w:rPr>
        <w:t xml:space="preserve"> are reporting that some of these lines may have to be forced out.  </w:t>
      </w:r>
    </w:p>
    <w:p w:rsidR="00892E38" w:rsidRPr="00EA0106" w:rsidRDefault="00892E38" w:rsidP="0066699F">
      <w:pPr>
        <w:ind w:left="1080"/>
        <w:rPr>
          <w:sz w:val="24"/>
        </w:rPr>
      </w:pPr>
      <w:r w:rsidRPr="00EA0106">
        <w:rPr>
          <w:sz w:val="24"/>
        </w:rPr>
        <w:t>Communications/telemetry betwee</w:t>
      </w:r>
      <w:r w:rsidR="001C765C">
        <w:rPr>
          <w:sz w:val="24"/>
        </w:rPr>
        <w:t>n additional QSEs and ERCOT has</w:t>
      </w:r>
      <w:r w:rsidRPr="00EA0106">
        <w:rPr>
          <w:sz w:val="24"/>
        </w:rPr>
        <w:t xml:space="preserve"> been lost, forcing those QSEs’ resources to communicate directly with ERCOT and/or local TOs/TDSPs.    </w:t>
      </w:r>
    </w:p>
    <w:p w:rsidR="00892E38" w:rsidRDefault="00892E38" w:rsidP="0066699F">
      <w:pPr>
        <w:ind w:left="720"/>
        <w:rPr>
          <w:b/>
          <w:i/>
          <w:sz w:val="24"/>
        </w:rPr>
      </w:pPr>
    </w:p>
    <w:p w:rsidR="00892E38" w:rsidRDefault="00892E38" w:rsidP="0066699F">
      <w:pPr>
        <w:ind w:left="720"/>
        <w:rPr>
          <w:b/>
          <w:i/>
          <w:sz w:val="24"/>
        </w:rPr>
      </w:pPr>
      <w:r>
        <w:rPr>
          <w:b/>
          <w:i/>
          <w:sz w:val="24"/>
        </w:rPr>
        <w:t>Drill Action Items…</w:t>
      </w:r>
    </w:p>
    <w:p w:rsidR="00892E38" w:rsidRDefault="00892E38" w:rsidP="0066699F">
      <w:pPr>
        <w:ind w:left="1080"/>
        <w:rPr>
          <w:b/>
          <w:sz w:val="24"/>
        </w:rPr>
      </w:pPr>
    </w:p>
    <w:p w:rsidR="00892E38" w:rsidRPr="00EA0106" w:rsidRDefault="00892E38" w:rsidP="0066699F">
      <w:pPr>
        <w:numPr>
          <w:ilvl w:val="0"/>
          <w:numId w:val="14"/>
        </w:numPr>
        <w:tabs>
          <w:tab w:val="clear" w:pos="360"/>
          <w:tab w:val="num" w:pos="1080"/>
        </w:tabs>
        <w:ind w:left="1080"/>
        <w:rPr>
          <w:sz w:val="24"/>
        </w:rPr>
      </w:pPr>
      <w:r w:rsidRPr="00EA0106">
        <w:rPr>
          <w:sz w:val="24"/>
        </w:rPr>
        <w:t>TOs experiencing momentary line operations and forced line outages should report status back to ERCOT</w:t>
      </w:r>
    </w:p>
    <w:p w:rsidR="00892E38" w:rsidRPr="00EA0106" w:rsidRDefault="00892E38" w:rsidP="0066699F">
      <w:pPr>
        <w:numPr>
          <w:ilvl w:val="0"/>
          <w:numId w:val="14"/>
        </w:numPr>
        <w:tabs>
          <w:tab w:val="clear" w:pos="360"/>
          <w:tab w:val="num" w:pos="1080"/>
        </w:tabs>
        <w:ind w:left="1080"/>
        <w:rPr>
          <w:sz w:val="24"/>
        </w:rPr>
      </w:pPr>
      <w:r w:rsidRPr="00EA0106">
        <w:rPr>
          <w:sz w:val="24"/>
        </w:rPr>
        <w:t>QSEs observing any changes to Resource operations, including equipment damage incurred, should immediately report status back to ERCOT</w:t>
      </w:r>
    </w:p>
    <w:p w:rsidR="00892E38" w:rsidRPr="00EA0106" w:rsidRDefault="00892E38" w:rsidP="0066699F">
      <w:pPr>
        <w:numPr>
          <w:ilvl w:val="0"/>
          <w:numId w:val="14"/>
        </w:numPr>
        <w:tabs>
          <w:tab w:val="clear" w:pos="360"/>
          <w:tab w:val="num" w:pos="1080"/>
        </w:tabs>
        <w:ind w:left="1080"/>
        <w:rPr>
          <w:sz w:val="24"/>
        </w:rPr>
      </w:pPr>
      <w:r w:rsidRPr="00EA0106">
        <w:rPr>
          <w:sz w:val="24"/>
        </w:rPr>
        <w:t>Resources that have disconnected from their QSEs are to immediately report status to ERCOT and/or local TOs/TDSPs, and to await further instruction</w:t>
      </w:r>
    </w:p>
    <w:p w:rsidR="00892E38" w:rsidRDefault="00892E38" w:rsidP="0066699F">
      <w:pPr>
        <w:ind w:left="720"/>
        <w:rPr>
          <w:b/>
          <w:color w:val="0000FF"/>
          <w:sz w:val="24"/>
          <w:u w:val="single"/>
        </w:rPr>
      </w:pPr>
    </w:p>
    <w:p w:rsidR="00892E38" w:rsidRDefault="00892E38" w:rsidP="0066699F">
      <w:pPr>
        <w:ind w:left="720"/>
        <w:jc w:val="center"/>
        <w:rPr>
          <w:b/>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677C67" w:rsidRDefault="00677C67" w:rsidP="00E911D7">
      <w:pPr>
        <w:ind w:left="720"/>
        <w:jc w:val="center"/>
        <w:rPr>
          <w:b/>
          <w:color w:val="FF0000"/>
          <w:sz w:val="24"/>
          <w:u w:val="single"/>
        </w:rPr>
      </w:pPr>
    </w:p>
    <w:p w:rsidR="00E911D7" w:rsidRDefault="00E911D7" w:rsidP="00E911D7">
      <w:pPr>
        <w:ind w:left="720"/>
        <w:jc w:val="center"/>
        <w:rPr>
          <w:b/>
          <w:color w:val="FF0000"/>
          <w:sz w:val="24"/>
          <w:u w:val="single"/>
        </w:rPr>
      </w:pPr>
      <w:r w:rsidRPr="00E911D7">
        <w:rPr>
          <w:b/>
          <w:color w:val="FF0000"/>
          <w:sz w:val="24"/>
          <w:u w:val="single"/>
        </w:rPr>
        <w:lastRenderedPageBreak/>
        <w:t xml:space="preserve">Landfall </w:t>
      </w:r>
      <w:r>
        <w:rPr>
          <w:b/>
          <w:color w:val="FF0000"/>
          <w:sz w:val="24"/>
          <w:u w:val="single"/>
        </w:rPr>
        <w:t>Day 1600</w:t>
      </w:r>
    </w:p>
    <w:p w:rsidR="00892E38" w:rsidRDefault="00892E38" w:rsidP="0066699F">
      <w:pPr>
        <w:ind w:left="720"/>
        <w:jc w:val="center"/>
        <w:rPr>
          <w:b/>
          <w:sz w:val="24"/>
          <w:u w:val="single"/>
        </w:rPr>
      </w:pPr>
      <w:r>
        <w:rPr>
          <w:b/>
          <w:sz w:val="24"/>
          <w:u w:val="single"/>
        </w:rPr>
        <w:t>INLAND MOVEMENT</w:t>
      </w:r>
    </w:p>
    <w:p w:rsidR="00892E38" w:rsidRDefault="00892E38" w:rsidP="0066699F">
      <w:pPr>
        <w:ind w:left="720"/>
        <w:jc w:val="center"/>
        <w:rPr>
          <w:b/>
          <w:i/>
          <w:sz w:val="24"/>
        </w:rPr>
      </w:pPr>
      <w:r>
        <w:rPr>
          <w:b/>
          <w:i/>
          <w:sz w:val="24"/>
        </w:rPr>
        <w:t>(1100 Drill Time</w:t>
      </w:r>
      <w:r w:rsidR="001C765C">
        <w:rPr>
          <w:b/>
          <w:i/>
          <w:sz w:val="24"/>
        </w:rPr>
        <w:t xml:space="preserve"> May 2</w:t>
      </w:r>
      <w:r w:rsidR="00A37C45">
        <w:rPr>
          <w:b/>
          <w:i/>
          <w:sz w:val="24"/>
        </w:rPr>
        <w:t>3</w:t>
      </w:r>
      <w:r w:rsidR="00A37C45" w:rsidRPr="00A37C45">
        <w:rPr>
          <w:b/>
          <w:i/>
          <w:sz w:val="24"/>
          <w:vertAlign w:val="superscript"/>
        </w:rPr>
        <w:t>rd</w:t>
      </w:r>
      <w:r>
        <w:rPr>
          <w:b/>
          <w:i/>
          <w:sz w:val="24"/>
        </w:rPr>
        <w:t>)</w:t>
      </w:r>
    </w:p>
    <w:p w:rsidR="00892E38" w:rsidRDefault="00892E38" w:rsidP="0066699F">
      <w:pPr>
        <w:ind w:left="720"/>
        <w:rPr>
          <w:b/>
          <w:color w:val="0000FF"/>
          <w:sz w:val="24"/>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892E38" w:rsidRPr="00EA0106" w:rsidRDefault="00892E38" w:rsidP="0066699F">
      <w:pPr>
        <w:ind w:left="1080"/>
        <w:rPr>
          <w:sz w:val="24"/>
        </w:rPr>
      </w:pPr>
      <w:r w:rsidRPr="00EA0106">
        <w:rPr>
          <w:sz w:val="24"/>
        </w:rPr>
        <w:t>Load has been lost along the coas</w:t>
      </w:r>
      <w:r w:rsidR="00DF5EE0">
        <w:rPr>
          <w:sz w:val="24"/>
        </w:rPr>
        <w:t>t, and north through the Austin-Temple</w:t>
      </w:r>
      <w:r w:rsidRPr="00EA0106">
        <w:rPr>
          <w:sz w:val="24"/>
        </w:rPr>
        <w:t xml:space="preserve"> corridor, as the Hurricane moves further inland.  The Hurricane has weakened now to a Category-1 storm, as 75-90mph winds gusts are observed.  Reports are now coming in that severe coastal flooding has taken numerous refineries, pipelines, and compressor stations out of service.</w:t>
      </w:r>
    </w:p>
    <w:p w:rsidR="00892E38" w:rsidRPr="00EA0106" w:rsidRDefault="00892E38" w:rsidP="0066699F">
      <w:pPr>
        <w:ind w:left="1080"/>
        <w:rPr>
          <w:sz w:val="24"/>
        </w:rPr>
      </w:pPr>
    </w:p>
    <w:p w:rsidR="00892E38" w:rsidRPr="00EA0106" w:rsidRDefault="00892E38" w:rsidP="0066699F">
      <w:pPr>
        <w:ind w:left="1080"/>
        <w:rPr>
          <w:sz w:val="24"/>
        </w:rPr>
      </w:pPr>
      <w:r w:rsidRPr="00EA0106">
        <w:rPr>
          <w:sz w:val="24"/>
        </w:rPr>
        <w:t>TOs report numerous outages on distribution circuits, due to s</w:t>
      </w:r>
      <w:r w:rsidR="00DF5EE0">
        <w:rPr>
          <w:sz w:val="24"/>
        </w:rPr>
        <w:t xml:space="preserve">evere winds.  Central Texas has multiple </w:t>
      </w:r>
      <w:r w:rsidRPr="00EA0106">
        <w:rPr>
          <w:sz w:val="24"/>
        </w:rPr>
        <w:t xml:space="preserve">345 </w:t>
      </w:r>
      <w:r w:rsidR="000D0D3F">
        <w:rPr>
          <w:sz w:val="24"/>
        </w:rPr>
        <w:t>KV</w:t>
      </w:r>
      <w:r w:rsidRPr="00EA0106">
        <w:rPr>
          <w:sz w:val="24"/>
        </w:rPr>
        <w:t xml:space="preserve"> transmission line forced out, along with </w:t>
      </w:r>
      <w:r w:rsidR="00DF5EE0">
        <w:rPr>
          <w:sz w:val="24"/>
        </w:rPr>
        <w:t xml:space="preserve">many other </w:t>
      </w:r>
      <w:r w:rsidRPr="00EA0106">
        <w:rPr>
          <w:sz w:val="24"/>
        </w:rPr>
        <w:t xml:space="preserve">138 </w:t>
      </w:r>
      <w:r w:rsidR="000D0D3F">
        <w:rPr>
          <w:sz w:val="24"/>
        </w:rPr>
        <w:t>KV</w:t>
      </w:r>
      <w:r w:rsidRPr="00EA0106">
        <w:rPr>
          <w:sz w:val="24"/>
        </w:rPr>
        <w:t xml:space="preserve"> lines.  </w:t>
      </w:r>
    </w:p>
    <w:p w:rsidR="00F4687D" w:rsidRDefault="00F4687D" w:rsidP="0066699F">
      <w:pPr>
        <w:ind w:left="1080"/>
        <w:rPr>
          <w:sz w:val="24"/>
        </w:rPr>
      </w:pPr>
      <w:r>
        <w:rPr>
          <w:sz w:val="24"/>
        </w:rPr>
        <w:t>A high pressure front building in the West is causing an increase in wi</w:t>
      </w:r>
      <w:r w:rsidR="00AB0D68">
        <w:rPr>
          <w:sz w:val="24"/>
        </w:rPr>
        <w:t xml:space="preserve">nd generation which is creating </w:t>
      </w:r>
      <w:r>
        <w:rPr>
          <w:sz w:val="24"/>
        </w:rPr>
        <w:t xml:space="preserve">West to North overloads and stability issues. </w:t>
      </w:r>
    </w:p>
    <w:p w:rsidR="00892E38" w:rsidRPr="00EA0106" w:rsidRDefault="00892E38" w:rsidP="0066699F">
      <w:pPr>
        <w:ind w:left="1080"/>
        <w:rPr>
          <w:sz w:val="24"/>
        </w:rPr>
      </w:pPr>
      <w:r w:rsidRPr="00EA0106">
        <w:rPr>
          <w:sz w:val="24"/>
        </w:rPr>
        <w:t xml:space="preserve">Fuel curtailments </w:t>
      </w:r>
      <w:r w:rsidR="00F4687D">
        <w:rPr>
          <w:sz w:val="24"/>
        </w:rPr>
        <w:t xml:space="preserve">in other areas </w:t>
      </w:r>
      <w:r w:rsidRPr="00EA0106">
        <w:rPr>
          <w:sz w:val="24"/>
        </w:rPr>
        <w:t>have continued to increase, causing further generation capability reductions.</w:t>
      </w:r>
    </w:p>
    <w:p w:rsidR="00892E38" w:rsidRDefault="00892E38" w:rsidP="0066699F">
      <w:pPr>
        <w:ind w:left="1080"/>
        <w:rPr>
          <w:b/>
          <w:color w:val="0000FF"/>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A0106" w:rsidRDefault="00DF5EE0" w:rsidP="0066699F">
      <w:pPr>
        <w:numPr>
          <w:ilvl w:val="0"/>
          <w:numId w:val="14"/>
        </w:numPr>
        <w:tabs>
          <w:tab w:val="clear" w:pos="360"/>
          <w:tab w:val="num" w:pos="1080"/>
        </w:tabs>
        <w:ind w:left="1080"/>
        <w:rPr>
          <w:sz w:val="24"/>
        </w:rPr>
      </w:pPr>
      <w:r>
        <w:rPr>
          <w:sz w:val="24"/>
        </w:rPr>
        <w:t>TOs</w:t>
      </w:r>
      <w:r w:rsidR="00892E38" w:rsidRPr="00EA0106">
        <w:rPr>
          <w:sz w:val="24"/>
        </w:rPr>
        <w:t xml:space="preserve"> must report status of transmission outage(s) and/or substation damage to ERCOT</w:t>
      </w:r>
    </w:p>
    <w:p w:rsidR="00892E38" w:rsidRPr="00EA0106" w:rsidRDefault="00DF5EE0" w:rsidP="0066699F">
      <w:pPr>
        <w:numPr>
          <w:ilvl w:val="0"/>
          <w:numId w:val="14"/>
        </w:numPr>
        <w:tabs>
          <w:tab w:val="clear" w:pos="360"/>
          <w:tab w:val="num" w:pos="1080"/>
        </w:tabs>
        <w:ind w:left="1080"/>
        <w:rPr>
          <w:sz w:val="24"/>
        </w:rPr>
      </w:pPr>
      <w:r>
        <w:rPr>
          <w:sz w:val="24"/>
        </w:rPr>
        <w:t>TOs</w:t>
      </w:r>
      <w:r w:rsidR="00892E38" w:rsidRPr="00EA0106">
        <w:rPr>
          <w:sz w:val="24"/>
        </w:rPr>
        <w:t xml:space="preserve"> to assess</w:t>
      </w:r>
      <w:r>
        <w:rPr>
          <w:sz w:val="24"/>
        </w:rPr>
        <w:t xml:space="preserve"> and </w:t>
      </w:r>
      <w:r w:rsidR="00892E38" w:rsidRPr="00EA0106">
        <w:rPr>
          <w:sz w:val="24"/>
        </w:rPr>
        <w:t>report customer outages to ERCOT (per DOE Form 417)</w:t>
      </w:r>
    </w:p>
    <w:p w:rsidR="00892E38" w:rsidRPr="00EA0106" w:rsidRDefault="00892E38" w:rsidP="0066699F">
      <w:pPr>
        <w:numPr>
          <w:ilvl w:val="0"/>
          <w:numId w:val="14"/>
        </w:numPr>
        <w:tabs>
          <w:tab w:val="clear" w:pos="360"/>
          <w:tab w:val="num" w:pos="1080"/>
        </w:tabs>
        <w:ind w:left="1080"/>
        <w:rPr>
          <w:sz w:val="24"/>
        </w:rPr>
      </w:pPr>
      <w:r w:rsidRPr="00EA0106">
        <w:rPr>
          <w:sz w:val="24"/>
        </w:rPr>
        <w:t>QSEs observing fuel curtailments (and generation reductions) must report status to ERCOT, to include submitting Fuel Reporting Form(s) to ERCOT</w:t>
      </w:r>
    </w:p>
    <w:p w:rsidR="00892E38" w:rsidRPr="00EA0106" w:rsidRDefault="00892E38" w:rsidP="0066699F">
      <w:pPr>
        <w:numPr>
          <w:ilvl w:val="0"/>
          <w:numId w:val="14"/>
        </w:numPr>
        <w:tabs>
          <w:tab w:val="clear" w:pos="360"/>
          <w:tab w:val="num" w:pos="1080"/>
        </w:tabs>
        <w:ind w:left="1080"/>
        <w:rPr>
          <w:sz w:val="24"/>
        </w:rPr>
      </w:pPr>
      <w:r w:rsidRPr="00EA0106">
        <w:rPr>
          <w:sz w:val="24"/>
        </w:rPr>
        <w:t>QSEs must revise/update Resource Plans to reflect impact of fuel curtailments</w:t>
      </w:r>
    </w:p>
    <w:p w:rsidR="00892E38" w:rsidRPr="00EA0106" w:rsidRDefault="00892E38" w:rsidP="0066699F">
      <w:pPr>
        <w:numPr>
          <w:ilvl w:val="0"/>
          <w:numId w:val="14"/>
        </w:numPr>
        <w:tabs>
          <w:tab w:val="clear" w:pos="360"/>
          <w:tab w:val="num" w:pos="1080"/>
        </w:tabs>
        <w:ind w:left="1080"/>
        <w:rPr>
          <w:sz w:val="24"/>
        </w:rPr>
      </w:pPr>
      <w:r w:rsidRPr="00EA0106">
        <w:rPr>
          <w:sz w:val="24"/>
        </w:rPr>
        <w:t>QSEs observing any changes to resource operations, to include equipment damage incurred, should immediately report status to ERCOT</w:t>
      </w:r>
    </w:p>
    <w:p w:rsidR="00892E38" w:rsidRDefault="00892E38" w:rsidP="0066699F">
      <w:pPr>
        <w:numPr>
          <w:ilvl w:val="0"/>
          <w:numId w:val="14"/>
        </w:numPr>
        <w:tabs>
          <w:tab w:val="clear" w:pos="360"/>
          <w:tab w:val="num" w:pos="1080"/>
        </w:tabs>
        <w:ind w:left="1080"/>
        <w:rPr>
          <w:sz w:val="24"/>
        </w:rPr>
      </w:pPr>
      <w:r w:rsidRPr="00EA0106">
        <w:rPr>
          <w:sz w:val="24"/>
        </w:rPr>
        <w:t>Resources that have disconnected from their QSEs are to immediately report s</w:t>
      </w:r>
      <w:r w:rsidR="00DF5EE0">
        <w:rPr>
          <w:sz w:val="24"/>
        </w:rPr>
        <w:t>tatus to ERCOT and/or local TOs</w:t>
      </w:r>
      <w:r w:rsidRPr="00EA0106">
        <w:rPr>
          <w:sz w:val="24"/>
        </w:rPr>
        <w:t xml:space="preserve"> and to await further instruction</w:t>
      </w:r>
    </w:p>
    <w:p w:rsidR="00EA0106" w:rsidRPr="00EA0106" w:rsidRDefault="00EA0106" w:rsidP="00EA0106">
      <w:pPr>
        <w:ind w:left="1080"/>
        <w:rPr>
          <w:sz w:val="24"/>
        </w:rPr>
      </w:pPr>
    </w:p>
    <w:p w:rsidR="00AB0D68" w:rsidRDefault="00AB0D68" w:rsidP="0066699F">
      <w:pPr>
        <w:ind w:left="720"/>
        <w:jc w:val="center"/>
        <w:rPr>
          <w:b/>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9101DD" w:rsidRDefault="009101DD" w:rsidP="003C2502">
      <w:pPr>
        <w:ind w:left="720"/>
        <w:jc w:val="center"/>
        <w:rPr>
          <w:b/>
          <w:color w:val="FF0000"/>
          <w:sz w:val="24"/>
          <w:u w:val="single"/>
        </w:rPr>
      </w:pPr>
    </w:p>
    <w:p w:rsidR="003C2502" w:rsidRDefault="003C2502" w:rsidP="003C2502">
      <w:pPr>
        <w:ind w:left="720"/>
        <w:jc w:val="center"/>
        <w:rPr>
          <w:b/>
          <w:color w:val="FF0000"/>
          <w:sz w:val="24"/>
          <w:u w:val="single"/>
        </w:rPr>
      </w:pPr>
      <w:r w:rsidRPr="00E911D7">
        <w:rPr>
          <w:b/>
          <w:color w:val="FF0000"/>
          <w:sz w:val="24"/>
          <w:u w:val="single"/>
        </w:rPr>
        <w:lastRenderedPageBreak/>
        <w:t xml:space="preserve">Landfall </w:t>
      </w:r>
      <w:r>
        <w:rPr>
          <w:b/>
          <w:color w:val="FF0000"/>
          <w:sz w:val="24"/>
          <w:u w:val="single"/>
        </w:rPr>
        <w:t>Day 1800</w:t>
      </w:r>
    </w:p>
    <w:p w:rsidR="00892E38" w:rsidRDefault="00892E38" w:rsidP="0066699F">
      <w:pPr>
        <w:ind w:left="720"/>
        <w:jc w:val="center"/>
        <w:rPr>
          <w:b/>
          <w:sz w:val="24"/>
          <w:u w:val="single"/>
        </w:rPr>
      </w:pPr>
      <w:r>
        <w:rPr>
          <w:b/>
          <w:sz w:val="24"/>
          <w:u w:val="single"/>
        </w:rPr>
        <w:t>STORM IN CENTRAL TEXAS</w:t>
      </w:r>
    </w:p>
    <w:p w:rsidR="00892E38" w:rsidRDefault="00892E38" w:rsidP="0066699F">
      <w:pPr>
        <w:ind w:left="720"/>
        <w:jc w:val="center"/>
        <w:rPr>
          <w:b/>
          <w:sz w:val="24"/>
        </w:rPr>
      </w:pPr>
      <w:r>
        <w:rPr>
          <w:b/>
          <w:sz w:val="24"/>
        </w:rPr>
        <w:t>(</w:t>
      </w:r>
      <w:r>
        <w:rPr>
          <w:b/>
          <w:i/>
          <w:sz w:val="24"/>
        </w:rPr>
        <w:t>11</w:t>
      </w:r>
      <w:r w:rsidR="003C2502">
        <w:rPr>
          <w:b/>
          <w:i/>
          <w:sz w:val="24"/>
        </w:rPr>
        <w:t>3</w:t>
      </w:r>
      <w:r>
        <w:rPr>
          <w:b/>
          <w:i/>
          <w:sz w:val="24"/>
        </w:rPr>
        <w:t>0 Drill Time</w:t>
      </w:r>
      <w:r w:rsidR="00F4687D">
        <w:rPr>
          <w:b/>
          <w:i/>
          <w:sz w:val="24"/>
        </w:rPr>
        <w:t xml:space="preserve"> May </w:t>
      </w:r>
      <w:r w:rsidR="003C2502">
        <w:rPr>
          <w:b/>
          <w:i/>
          <w:sz w:val="24"/>
        </w:rPr>
        <w:t>23</w:t>
      </w:r>
      <w:r w:rsidR="003C2502" w:rsidRPr="003C2502">
        <w:rPr>
          <w:b/>
          <w:i/>
          <w:sz w:val="24"/>
          <w:vertAlign w:val="superscript"/>
        </w:rPr>
        <w:t>rd</w:t>
      </w:r>
      <w:r w:rsidR="003C2502">
        <w:rPr>
          <w:b/>
          <w:i/>
          <w:sz w:val="24"/>
        </w:rPr>
        <w:t xml:space="preserve">) </w:t>
      </w:r>
    </w:p>
    <w:p w:rsidR="00892E38" w:rsidRDefault="00892E38" w:rsidP="0066699F">
      <w:pPr>
        <w:ind w:left="720"/>
        <w:rPr>
          <w:b/>
          <w:sz w:val="24"/>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892E38" w:rsidRPr="00EA0106" w:rsidRDefault="00892E38" w:rsidP="0066699F">
      <w:pPr>
        <w:ind w:left="1080"/>
        <w:rPr>
          <w:sz w:val="24"/>
        </w:rPr>
      </w:pPr>
      <w:r w:rsidRPr="00EA0106">
        <w:rPr>
          <w:sz w:val="24"/>
        </w:rPr>
        <w:t xml:space="preserve">ERCOT determines that certain localized areas are operating in an emergency condition, due to fuel curtailments, dropping load, voltage instability, galloping conductors, additional 69 </w:t>
      </w:r>
      <w:r w:rsidR="00F4687D">
        <w:rPr>
          <w:sz w:val="24"/>
        </w:rPr>
        <w:t>KV</w:t>
      </w:r>
      <w:r w:rsidRPr="00EA0106">
        <w:rPr>
          <w:sz w:val="24"/>
        </w:rPr>
        <w:t xml:space="preserve"> and 138 </w:t>
      </w:r>
      <w:r w:rsidR="00F4687D">
        <w:rPr>
          <w:sz w:val="24"/>
        </w:rPr>
        <w:t>KV</w:t>
      </w:r>
      <w:r w:rsidRPr="00EA0106">
        <w:rPr>
          <w:sz w:val="24"/>
        </w:rPr>
        <w:t xml:space="preserve"> outages.  Widespread line outages continuing to occur, while other Resource facilities have been isolated due to lack of transmission availability. </w:t>
      </w:r>
    </w:p>
    <w:p w:rsidR="00892E38" w:rsidRPr="00EA0106" w:rsidRDefault="00892E38" w:rsidP="0066699F">
      <w:pPr>
        <w:ind w:left="720"/>
        <w:rPr>
          <w:i/>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A0106" w:rsidRDefault="00892E38" w:rsidP="0066699F">
      <w:pPr>
        <w:numPr>
          <w:ilvl w:val="0"/>
          <w:numId w:val="24"/>
        </w:numPr>
        <w:tabs>
          <w:tab w:val="clear" w:pos="360"/>
          <w:tab w:val="num" w:pos="1080"/>
        </w:tabs>
        <w:ind w:left="1080"/>
        <w:rPr>
          <w:sz w:val="24"/>
        </w:rPr>
      </w:pPr>
      <w:r w:rsidRPr="00EA0106">
        <w:rPr>
          <w:sz w:val="24"/>
        </w:rPr>
        <w:t xml:space="preserve">ERCOT deploys additional, available DBES  </w:t>
      </w:r>
    </w:p>
    <w:p w:rsidR="00892E38" w:rsidRPr="00EA0106" w:rsidRDefault="00892E38" w:rsidP="0066699F">
      <w:pPr>
        <w:numPr>
          <w:ilvl w:val="0"/>
          <w:numId w:val="24"/>
        </w:numPr>
        <w:tabs>
          <w:tab w:val="clear" w:pos="360"/>
          <w:tab w:val="num" w:pos="1080"/>
        </w:tabs>
        <w:ind w:left="1080"/>
        <w:rPr>
          <w:sz w:val="24"/>
        </w:rPr>
      </w:pPr>
      <w:r w:rsidRPr="00EA0106">
        <w:rPr>
          <w:sz w:val="24"/>
        </w:rPr>
        <w:t xml:space="preserve">ERCOT requests TOs/TDSPs to assess transmission availability at Resource facilities, and report status to ERCOT </w:t>
      </w:r>
    </w:p>
    <w:p w:rsidR="00892E38" w:rsidRPr="00EA0106" w:rsidRDefault="00892E38" w:rsidP="0066699F">
      <w:pPr>
        <w:numPr>
          <w:ilvl w:val="0"/>
          <w:numId w:val="24"/>
        </w:numPr>
        <w:tabs>
          <w:tab w:val="clear" w:pos="360"/>
          <w:tab w:val="num" w:pos="1080"/>
        </w:tabs>
        <w:ind w:left="1080"/>
        <w:rPr>
          <w:sz w:val="24"/>
        </w:rPr>
      </w:pPr>
      <w:r w:rsidRPr="00EA0106">
        <w:rPr>
          <w:sz w:val="24"/>
        </w:rPr>
        <w:t xml:space="preserve">ERCOT requests TOs/TDSPs to assess/report transmission capability  </w:t>
      </w:r>
    </w:p>
    <w:p w:rsidR="00892E38" w:rsidRPr="00EA0106" w:rsidRDefault="00892E38" w:rsidP="0066699F">
      <w:pPr>
        <w:numPr>
          <w:ilvl w:val="0"/>
          <w:numId w:val="24"/>
        </w:numPr>
        <w:tabs>
          <w:tab w:val="clear" w:pos="360"/>
          <w:tab w:val="num" w:pos="1080"/>
        </w:tabs>
        <w:ind w:left="1080"/>
        <w:rPr>
          <w:sz w:val="24"/>
        </w:rPr>
      </w:pPr>
      <w:r w:rsidRPr="00EA0106">
        <w:rPr>
          <w:sz w:val="24"/>
        </w:rPr>
        <w:t>ERCOT notifies all appropriate QSEs to assess readiness/availability of Blackstart and RMR resources</w:t>
      </w:r>
    </w:p>
    <w:p w:rsidR="00892E38" w:rsidRPr="00EA0106" w:rsidRDefault="00892E38" w:rsidP="0066699F">
      <w:pPr>
        <w:numPr>
          <w:ilvl w:val="0"/>
          <w:numId w:val="8"/>
        </w:numPr>
        <w:tabs>
          <w:tab w:val="clear" w:pos="720"/>
          <w:tab w:val="num" w:pos="1080"/>
        </w:tabs>
        <w:ind w:left="1080"/>
        <w:rPr>
          <w:sz w:val="24"/>
        </w:rPr>
      </w:pPr>
      <w:r w:rsidRPr="00EA0106">
        <w:rPr>
          <w:sz w:val="24"/>
        </w:rPr>
        <w:t>QSEs should re-start specific/available resources, as load recovers (per pre-existing bilateral agreements)</w:t>
      </w:r>
    </w:p>
    <w:p w:rsidR="00892E38" w:rsidRPr="00EA0106" w:rsidRDefault="00892E38" w:rsidP="0066699F">
      <w:pPr>
        <w:numPr>
          <w:ilvl w:val="0"/>
          <w:numId w:val="8"/>
        </w:numPr>
        <w:tabs>
          <w:tab w:val="clear" w:pos="720"/>
          <w:tab w:val="num" w:pos="1080"/>
        </w:tabs>
        <w:ind w:left="1080"/>
        <w:rPr>
          <w:sz w:val="24"/>
        </w:rPr>
      </w:pPr>
      <w:r w:rsidRPr="00EA0106">
        <w:rPr>
          <w:sz w:val="24"/>
        </w:rPr>
        <w:t xml:space="preserve">QSEs observing fuel curtailments (and generation reductions) must report status to ERCOT  </w:t>
      </w:r>
    </w:p>
    <w:p w:rsidR="00892E38" w:rsidRPr="00EA0106" w:rsidRDefault="00892E38" w:rsidP="0066699F">
      <w:pPr>
        <w:numPr>
          <w:ilvl w:val="0"/>
          <w:numId w:val="8"/>
        </w:numPr>
        <w:tabs>
          <w:tab w:val="clear" w:pos="720"/>
          <w:tab w:val="num" w:pos="1080"/>
        </w:tabs>
        <w:ind w:left="1080"/>
        <w:rPr>
          <w:sz w:val="24"/>
        </w:rPr>
      </w:pPr>
      <w:r w:rsidRPr="00EA0106">
        <w:rPr>
          <w:sz w:val="24"/>
        </w:rPr>
        <w:t>QSEs must revise/update Resource Plans to reflect impact of fuel curtailments, equipment failure(s)</w:t>
      </w:r>
    </w:p>
    <w:p w:rsidR="00892E38" w:rsidRPr="00EA0106" w:rsidRDefault="00892E38" w:rsidP="0066699F">
      <w:pPr>
        <w:numPr>
          <w:ilvl w:val="0"/>
          <w:numId w:val="8"/>
        </w:numPr>
        <w:tabs>
          <w:tab w:val="clear" w:pos="720"/>
          <w:tab w:val="num" w:pos="1080"/>
        </w:tabs>
        <w:ind w:left="1080"/>
        <w:rPr>
          <w:sz w:val="24"/>
        </w:rPr>
      </w:pPr>
      <w:r w:rsidRPr="00EA0106">
        <w:rPr>
          <w:sz w:val="24"/>
        </w:rPr>
        <w:t>QSE-Resources disconnected from their QSEs are to continue attempting to re-connect with their QSEs, and report status back to ERCOT</w:t>
      </w:r>
    </w:p>
    <w:p w:rsidR="00892E38" w:rsidRPr="00F76504" w:rsidRDefault="00892E38" w:rsidP="0066699F">
      <w:pPr>
        <w:numPr>
          <w:ilvl w:val="0"/>
          <w:numId w:val="8"/>
        </w:numPr>
        <w:tabs>
          <w:tab w:val="clear" w:pos="720"/>
          <w:tab w:val="left" w:pos="360"/>
          <w:tab w:val="num" w:pos="1440"/>
        </w:tabs>
        <w:ind w:left="1080"/>
        <w:rPr>
          <w:sz w:val="24"/>
          <w:highlight w:val="yellow"/>
        </w:rPr>
      </w:pPr>
      <w:r w:rsidRPr="00F76504">
        <w:rPr>
          <w:sz w:val="24"/>
          <w:highlight w:val="yellow"/>
        </w:rPr>
        <w:t xml:space="preserve">Drill Participants should be practicing internal restoration activities and interacting as appropriate with ERCOT, during this stage of the Drill     </w:t>
      </w:r>
    </w:p>
    <w:p w:rsidR="00892E38" w:rsidRPr="00F76504" w:rsidRDefault="00892E38" w:rsidP="0066699F">
      <w:pPr>
        <w:ind w:left="720"/>
        <w:rPr>
          <w:b/>
          <w:sz w:val="24"/>
        </w:rPr>
      </w:pPr>
    </w:p>
    <w:p w:rsidR="00892E38" w:rsidRDefault="00892E38" w:rsidP="0066699F">
      <w:pPr>
        <w:ind w:left="720"/>
        <w:rPr>
          <w:b/>
          <w:i/>
          <w:color w:val="FF0000"/>
          <w:sz w:val="24"/>
        </w:rPr>
      </w:pPr>
    </w:p>
    <w:p w:rsidR="003C2502" w:rsidRDefault="00665653" w:rsidP="003C2502">
      <w:pPr>
        <w:ind w:left="720"/>
        <w:jc w:val="center"/>
        <w:rPr>
          <w:b/>
          <w:color w:val="FF0000"/>
          <w:sz w:val="24"/>
          <w:u w:val="single"/>
        </w:rPr>
      </w:pPr>
      <w:r>
        <w:rPr>
          <w:b/>
          <w:sz w:val="24"/>
          <w:u w:val="single"/>
        </w:rPr>
        <w:br w:type="page"/>
      </w:r>
      <w:r w:rsidR="00892E38">
        <w:rPr>
          <w:b/>
          <w:sz w:val="24"/>
          <w:u w:val="single"/>
        </w:rPr>
        <w:lastRenderedPageBreak/>
        <w:t xml:space="preserve"> </w:t>
      </w:r>
      <w:r w:rsidR="003C2502" w:rsidRPr="00E911D7">
        <w:rPr>
          <w:b/>
          <w:color w:val="FF0000"/>
          <w:sz w:val="24"/>
          <w:u w:val="single"/>
        </w:rPr>
        <w:t xml:space="preserve">Landfall </w:t>
      </w:r>
      <w:r w:rsidR="003C2502">
        <w:rPr>
          <w:b/>
          <w:color w:val="FF0000"/>
          <w:sz w:val="24"/>
          <w:u w:val="single"/>
        </w:rPr>
        <w:t>Day 2100</w:t>
      </w:r>
    </w:p>
    <w:p w:rsidR="00892E38" w:rsidRDefault="00892E38" w:rsidP="0066699F">
      <w:pPr>
        <w:ind w:left="720"/>
        <w:jc w:val="center"/>
        <w:rPr>
          <w:b/>
          <w:sz w:val="24"/>
          <w:u w:val="single"/>
        </w:rPr>
      </w:pPr>
      <w:r>
        <w:rPr>
          <w:b/>
          <w:sz w:val="24"/>
          <w:u w:val="single"/>
        </w:rPr>
        <w:t>STORM IN NORTH TEXAS</w:t>
      </w:r>
    </w:p>
    <w:p w:rsidR="00892E38" w:rsidRDefault="00892E38" w:rsidP="0066699F">
      <w:pPr>
        <w:ind w:left="720"/>
        <w:jc w:val="center"/>
        <w:rPr>
          <w:b/>
          <w:sz w:val="24"/>
        </w:rPr>
      </w:pPr>
      <w:r w:rsidRPr="003B1F36">
        <w:rPr>
          <w:b/>
          <w:i/>
          <w:sz w:val="24"/>
        </w:rPr>
        <w:t>(</w:t>
      </w:r>
      <w:r w:rsidR="003B1F36" w:rsidRPr="003B1F36">
        <w:rPr>
          <w:b/>
          <w:i/>
          <w:sz w:val="24"/>
        </w:rPr>
        <w:t>1</w:t>
      </w:r>
      <w:r w:rsidR="00F40B2E">
        <w:rPr>
          <w:b/>
          <w:i/>
          <w:sz w:val="24"/>
        </w:rPr>
        <w:t>3</w:t>
      </w:r>
      <w:r w:rsidR="003B1F36" w:rsidRPr="003B1F36">
        <w:rPr>
          <w:b/>
          <w:i/>
          <w:sz w:val="24"/>
        </w:rPr>
        <w:t>0</w:t>
      </w:r>
      <w:r w:rsidRPr="003B1F36">
        <w:rPr>
          <w:b/>
          <w:i/>
          <w:sz w:val="24"/>
        </w:rPr>
        <w:t>0</w:t>
      </w:r>
      <w:r>
        <w:rPr>
          <w:b/>
          <w:i/>
          <w:sz w:val="24"/>
        </w:rPr>
        <w:t xml:space="preserve"> Drill Time</w:t>
      </w:r>
      <w:r w:rsidR="00665653">
        <w:rPr>
          <w:b/>
          <w:i/>
          <w:sz w:val="24"/>
        </w:rPr>
        <w:t xml:space="preserve"> May </w:t>
      </w:r>
      <w:r w:rsidR="003B1F36">
        <w:rPr>
          <w:b/>
          <w:i/>
          <w:sz w:val="24"/>
        </w:rPr>
        <w:t>23</w:t>
      </w:r>
      <w:r w:rsidR="003B1F36" w:rsidRPr="003B1F36">
        <w:rPr>
          <w:b/>
          <w:i/>
          <w:sz w:val="24"/>
          <w:vertAlign w:val="superscript"/>
        </w:rPr>
        <w:t>rd</w:t>
      </w:r>
      <w:r w:rsidR="003B1F36">
        <w:rPr>
          <w:b/>
          <w:i/>
          <w:sz w:val="24"/>
        </w:rPr>
        <w:t xml:space="preserve">) </w:t>
      </w: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7022DA" w:rsidRPr="007022DA" w:rsidRDefault="007022DA" w:rsidP="007022DA">
      <w:pPr>
        <w:ind w:left="1080"/>
        <w:rPr>
          <w:i/>
          <w:color w:val="008000"/>
          <w:sz w:val="24"/>
        </w:rPr>
      </w:pPr>
      <w:r>
        <w:rPr>
          <w:i/>
          <w:color w:val="FF0000"/>
          <w:sz w:val="24"/>
        </w:rPr>
        <w:t>(1300</w:t>
      </w:r>
      <w:r w:rsidRPr="007022DA">
        <w:rPr>
          <w:i/>
          <w:color w:val="FF0000"/>
          <w:sz w:val="24"/>
        </w:rPr>
        <w:t xml:space="preserve"> Drill Day 2)  </w:t>
      </w:r>
      <w:r w:rsidRPr="007022DA">
        <w:rPr>
          <w:i/>
          <w:color w:val="008000"/>
          <w:sz w:val="24"/>
        </w:rPr>
        <w:t xml:space="preserve">Tropical Storm May is located at 33.0 N, 096.8 W moving NNE @ 4 MPH.  May has been downgraded to a Tropical Storm with winds of 56 mph.  May is expected to remain almost stationery and dump up to 15 inches of rain per hour throughout the evening. </w:t>
      </w:r>
    </w:p>
    <w:p w:rsidR="007022DA" w:rsidRDefault="007022DA" w:rsidP="0066699F">
      <w:pPr>
        <w:ind w:left="1080"/>
        <w:rPr>
          <w:sz w:val="24"/>
        </w:rPr>
      </w:pPr>
    </w:p>
    <w:p w:rsidR="00892E38" w:rsidRPr="00EA0106" w:rsidRDefault="00892E38" w:rsidP="0066699F">
      <w:pPr>
        <w:ind w:left="1080"/>
        <w:rPr>
          <w:sz w:val="24"/>
        </w:rPr>
      </w:pPr>
      <w:r w:rsidRPr="00EA0106">
        <w:rPr>
          <w:sz w:val="24"/>
        </w:rPr>
        <w:t xml:space="preserve">Severe rain, wind, and flooding is widespread.  Meanwhile, ERCOT’s load is still falling, too much generation remains online, and high voltage remains a problem.  The hurricane has been downgraded to a Tropical Storm, as sustained winds are well below 75 mph now, but it has entered the Dallas-Fort Worth area.  Even as winds have decreased – occasional gusts are exceeding 60 mph – TOs continue to observe galloping conductors.  System load is still falling, and frequency is climbing.  </w:t>
      </w:r>
    </w:p>
    <w:p w:rsidR="00892E38" w:rsidRDefault="00892E38" w:rsidP="0066699F">
      <w:pPr>
        <w:ind w:left="1080"/>
        <w:rPr>
          <w:b/>
          <w:sz w:val="24"/>
        </w:rPr>
      </w:pPr>
    </w:p>
    <w:p w:rsidR="00892E38" w:rsidRDefault="00892E38" w:rsidP="0066699F">
      <w:pPr>
        <w:ind w:left="1080"/>
        <w:rPr>
          <w:b/>
          <w:sz w:val="24"/>
        </w:rPr>
      </w:pPr>
    </w:p>
    <w:p w:rsidR="00892E38" w:rsidRDefault="00892E38" w:rsidP="0066699F">
      <w:pPr>
        <w:ind w:left="720"/>
        <w:rPr>
          <w:b/>
          <w:i/>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A0106" w:rsidRDefault="002A5F6D" w:rsidP="0066699F">
      <w:pPr>
        <w:numPr>
          <w:ilvl w:val="0"/>
          <w:numId w:val="8"/>
        </w:numPr>
        <w:tabs>
          <w:tab w:val="clear" w:pos="720"/>
          <w:tab w:val="num" w:pos="1080"/>
        </w:tabs>
        <w:ind w:left="1080"/>
        <w:rPr>
          <w:sz w:val="24"/>
        </w:rPr>
      </w:pPr>
      <w:r>
        <w:rPr>
          <w:sz w:val="24"/>
        </w:rPr>
        <w:t>ERCOT requests TOs</w:t>
      </w:r>
      <w:r w:rsidR="00892E38" w:rsidRPr="00EA0106">
        <w:rPr>
          <w:sz w:val="24"/>
        </w:rPr>
        <w:t xml:space="preserve"> assess/report transmission capability  </w:t>
      </w:r>
    </w:p>
    <w:p w:rsidR="00892E38" w:rsidRPr="00EA0106" w:rsidRDefault="00892E38" w:rsidP="0066699F">
      <w:pPr>
        <w:numPr>
          <w:ilvl w:val="0"/>
          <w:numId w:val="8"/>
        </w:numPr>
        <w:tabs>
          <w:tab w:val="clear" w:pos="720"/>
          <w:tab w:val="num" w:pos="1080"/>
        </w:tabs>
        <w:ind w:left="1080"/>
        <w:rPr>
          <w:sz w:val="24"/>
        </w:rPr>
      </w:pPr>
      <w:r w:rsidRPr="00EA0106">
        <w:rPr>
          <w:sz w:val="24"/>
        </w:rPr>
        <w:t xml:space="preserve">TOs implement Block Load Transfer (BLT) plans, for load restoration, if needed </w:t>
      </w:r>
    </w:p>
    <w:p w:rsidR="00892E38" w:rsidRPr="00EA0106" w:rsidRDefault="00892E38" w:rsidP="0066699F">
      <w:pPr>
        <w:numPr>
          <w:ilvl w:val="0"/>
          <w:numId w:val="8"/>
        </w:numPr>
        <w:tabs>
          <w:tab w:val="clear" w:pos="720"/>
          <w:tab w:val="num" w:pos="1080"/>
        </w:tabs>
        <w:ind w:left="1080"/>
        <w:rPr>
          <w:sz w:val="24"/>
        </w:rPr>
      </w:pPr>
      <w:r w:rsidRPr="00EA0106">
        <w:rPr>
          <w:sz w:val="24"/>
        </w:rPr>
        <w:t>QSE-Resources disconnected from their QSEs are to continue attempting to re-connect with their QSEs, and report status back to ERCOT</w:t>
      </w:r>
    </w:p>
    <w:p w:rsidR="00892E38" w:rsidRPr="00EA0106" w:rsidRDefault="00892E38" w:rsidP="0066699F">
      <w:pPr>
        <w:numPr>
          <w:ilvl w:val="0"/>
          <w:numId w:val="8"/>
        </w:numPr>
        <w:tabs>
          <w:tab w:val="clear" w:pos="720"/>
          <w:tab w:val="left" w:pos="360"/>
          <w:tab w:val="num" w:pos="1440"/>
        </w:tabs>
        <w:ind w:left="1080"/>
        <w:rPr>
          <w:sz w:val="24"/>
        </w:rPr>
      </w:pPr>
      <w:r w:rsidRPr="00EA0106">
        <w:rPr>
          <w:sz w:val="24"/>
          <w:highlight w:val="yellow"/>
        </w:rPr>
        <w:t>Drill Participants should be practicing internal restoration activities and interacting as appropriate with ERCOT, during this stage of the Drill</w:t>
      </w:r>
      <w:r w:rsidRPr="00EA0106">
        <w:rPr>
          <w:sz w:val="24"/>
        </w:rPr>
        <w:t xml:space="preserve">     </w:t>
      </w:r>
    </w:p>
    <w:p w:rsidR="00892E38" w:rsidRDefault="00892E38" w:rsidP="0066699F">
      <w:pPr>
        <w:ind w:left="720"/>
        <w:rPr>
          <w:b/>
          <w:i/>
          <w:color w:val="FF0000"/>
          <w:sz w:val="24"/>
        </w:rPr>
      </w:pPr>
    </w:p>
    <w:p w:rsidR="00892E38" w:rsidRDefault="00892E38" w:rsidP="0066699F">
      <w:pPr>
        <w:ind w:left="720"/>
        <w:rPr>
          <w:b/>
          <w:i/>
          <w:color w:val="FF00FF"/>
          <w:sz w:val="24"/>
        </w:rPr>
      </w:pPr>
    </w:p>
    <w:p w:rsidR="00892E38" w:rsidRDefault="00892E38" w:rsidP="0066699F">
      <w:pPr>
        <w:ind w:left="720"/>
        <w:rPr>
          <w:b/>
          <w:color w:val="0000FF"/>
          <w:sz w:val="24"/>
        </w:rPr>
      </w:pPr>
    </w:p>
    <w:p w:rsidR="00892E38" w:rsidRDefault="00892E38"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CD61E9" w:rsidRDefault="00CD61E9" w:rsidP="0066699F">
      <w:pPr>
        <w:ind w:left="720"/>
        <w:rPr>
          <w:b/>
          <w:sz w:val="24"/>
        </w:rPr>
      </w:pPr>
    </w:p>
    <w:p w:rsidR="002A5F6D" w:rsidRDefault="002A5F6D" w:rsidP="002A5F6D">
      <w:pPr>
        <w:ind w:left="720"/>
        <w:jc w:val="center"/>
        <w:rPr>
          <w:b/>
          <w:color w:val="FF0000"/>
          <w:sz w:val="24"/>
          <w:u w:val="single"/>
        </w:rPr>
      </w:pPr>
      <w:r w:rsidRPr="00E911D7">
        <w:rPr>
          <w:b/>
          <w:color w:val="FF0000"/>
          <w:sz w:val="24"/>
          <w:u w:val="single"/>
        </w:rPr>
        <w:lastRenderedPageBreak/>
        <w:t xml:space="preserve">Landfall </w:t>
      </w:r>
      <w:r>
        <w:rPr>
          <w:b/>
          <w:color w:val="FF0000"/>
          <w:sz w:val="24"/>
          <w:u w:val="single"/>
        </w:rPr>
        <w:t>Day 2300</w:t>
      </w:r>
    </w:p>
    <w:p w:rsidR="00892E38" w:rsidRDefault="00892E38" w:rsidP="0066699F">
      <w:pPr>
        <w:ind w:left="720"/>
        <w:jc w:val="center"/>
        <w:rPr>
          <w:b/>
          <w:sz w:val="24"/>
          <w:u w:val="single"/>
        </w:rPr>
      </w:pPr>
      <w:r>
        <w:rPr>
          <w:b/>
          <w:sz w:val="24"/>
          <w:u w:val="single"/>
        </w:rPr>
        <w:t>STORM IN OKLAHOMA</w:t>
      </w:r>
    </w:p>
    <w:p w:rsidR="00892E38" w:rsidRDefault="00892E38" w:rsidP="0066699F">
      <w:pPr>
        <w:ind w:left="720"/>
        <w:jc w:val="center"/>
        <w:rPr>
          <w:b/>
          <w:sz w:val="24"/>
        </w:rPr>
      </w:pPr>
      <w:r>
        <w:rPr>
          <w:b/>
          <w:sz w:val="24"/>
        </w:rPr>
        <w:t>(</w:t>
      </w:r>
      <w:r>
        <w:rPr>
          <w:b/>
          <w:i/>
          <w:sz w:val="24"/>
        </w:rPr>
        <w:t>1400 Drill Time</w:t>
      </w:r>
      <w:r w:rsidR="00665653">
        <w:rPr>
          <w:b/>
          <w:i/>
          <w:sz w:val="24"/>
        </w:rPr>
        <w:t xml:space="preserve"> May </w:t>
      </w:r>
      <w:r w:rsidR="002A5F6D">
        <w:rPr>
          <w:b/>
          <w:i/>
          <w:sz w:val="24"/>
        </w:rPr>
        <w:t>23</w:t>
      </w:r>
      <w:r w:rsidR="002A5F6D" w:rsidRPr="002A5F6D">
        <w:rPr>
          <w:b/>
          <w:i/>
          <w:sz w:val="24"/>
          <w:vertAlign w:val="superscript"/>
        </w:rPr>
        <w:t>rd</w:t>
      </w:r>
      <w:r w:rsidR="002A5F6D">
        <w:rPr>
          <w:b/>
          <w:i/>
          <w:sz w:val="24"/>
        </w:rPr>
        <w:t xml:space="preserve">) </w:t>
      </w:r>
    </w:p>
    <w:p w:rsidR="00892E38" w:rsidRDefault="00892E38" w:rsidP="0066699F">
      <w:pPr>
        <w:ind w:left="720"/>
        <w:rPr>
          <w:b/>
          <w:color w:val="0000FF"/>
          <w:sz w:val="24"/>
          <w:u w:val="single"/>
        </w:rPr>
      </w:pPr>
    </w:p>
    <w:p w:rsidR="00892E38" w:rsidRDefault="00892E38" w:rsidP="0066699F">
      <w:pPr>
        <w:ind w:left="720"/>
        <w:rPr>
          <w:b/>
          <w:i/>
          <w:sz w:val="24"/>
        </w:rPr>
      </w:pPr>
      <w:r>
        <w:rPr>
          <w:b/>
          <w:i/>
          <w:sz w:val="24"/>
        </w:rPr>
        <w:t>Drill Notes…</w:t>
      </w:r>
    </w:p>
    <w:p w:rsidR="00892E38" w:rsidRDefault="00892E38" w:rsidP="0066699F">
      <w:pPr>
        <w:ind w:left="720"/>
        <w:rPr>
          <w:b/>
          <w:sz w:val="24"/>
        </w:rPr>
      </w:pPr>
    </w:p>
    <w:p w:rsidR="0020539D" w:rsidRPr="00E64C50" w:rsidRDefault="00892E38" w:rsidP="002A5F6D">
      <w:pPr>
        <w:pStyle w:val="BodyText"/>
        <w:numPr>
          <w:ins w:id="0" w:author="Stan Morris" w:date="2010-03-24T10:39:00Z"/>
        </w:numPr>
        <w:ind w:left="1080"/>
        <w:rPr>
          <w:i/>
          <w:color w:val="008000"/>
        </w:rPr>
      </w:pPr>
      <w:r w:rsidRPr="00E64C50">
        <w:rPr>
          <w:b w:val="0"/>
        </w:rPr>
        <w:t xml:space="preserve">Hurricane conditions within Texas have improved, as loss of load has peaked.  However, rain, wind, and flooding continue in most areas.  Winds are now in the 15-20 mph range.  Transmission/distribution outages, coastal infrastructure outages, and certain QSE outages all persist, at this time.  TOs/TDSPs and QSEs are assessing facility damage, while restoration of load continues.  </w:t>
      </w:r>
      <w:r w:rsidR="002A5F6D">
        <w:rPr>
          <w:b w:val="0"/>
        </w:rPr>
        <w:t xml:space="preserve">Tropical Storm May is located 75 miles south of the Oklahoma border. </w:t>
      </w:r>
    </w:p>
    <w:p w:rsidR="00892E38" w:rsidRDefault="00892E38" w:rsidP="0066699F">
      <w:pPr>
        <w:ind w:left="720"/>
        <w:rPr>
          <w:b/>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64C50" w:rsidRDefault="00892E38" w:rsidP="0066699F">
      <w:pPr>
        <w:numPr>
          <w:ilvl w:val="0"/>
          <w:numId w:val="9"/>
        </w:numPr>
        <w:tabs>
          <w:tab w:val="clear" w:pos="720"/>
          <w:tab w:val="num" w:pos="1080"/>
        </w:tabs>
        <w:ind w:left="1080"/>
        <w:rPr>
          <w:sz w:val="24"/>
        </w:rPr>
      </w:pPr>
      <w:r w:rsidRPr="00E64C50">
        <w:rPr>
          <w:sz w:val="24"/>
        </w:rPr>
        <w:t>QSEs re-connected to their Resources are to immediately report status to ERCOT</w:t>
      </w:r>
    </w:p>
    <w:p w:rsidR="00892E38" w:rsidRPr="00E64C50" w:rsidRDefault="00892E38" w:rsidP="0066699F">
      <w:pPr>
        <w:numPr>
          <w:ilvl w:val="0"/>
          <w:numId w:val="9"/>
        </w:numPr>
        <w:tabs>
          <w:tab w:val="clear" w:pos="720"/>
          <w:tab w:val="left" w:pos="360"/>
          <w:tab w:val="num" w:pos="1440"/>
        </w:tabs>
        <w:ind w:left="1080"/>
        <w:rPr>
          <w:sz w:val="24"/>
        </w:rPr>
      </w:pPr>
      <w:r w:rsidRPr="00E64C50">
        <w:rPr>
          <w:sz w:val="24"/>
          <w:highlight w:val="yellow"/>
        </w:rPr>
        <w:t>Drill Participants should be practicing internal restoration activities and interacting as appropriate with ERCOT, during this stage of the Drill</w:t>
      </w:r>
      <w:r w:rsidRPr="00E64C50">
        <w:rPr>
          <w:sz w:val="24"/>
        </w:rPr>
        <w:t xml:space="preserve">     </w:t>
      </w:r>
    </w:p>
    <w:p w:rsidR="00892E38" w:rsidRDefault="00892E38" w:rsidP="0066699F">
      <w:pPr>
        <w:ind w:left="720"/>
        <w:rPr>
          <w:b/>
          <w:sz w:val="24"/>
        </w:rPr>
      </w:pPr>
    </w:p>
    <w:p w:rsidR="003B04FD" w:rsidRDefault="003B04FD" w:rsidP="0066699F">
      <w:pPr>
        <w:ind w:left="720"/>
        <w:jc w:val="center"/>
        <w:rPr>
          <w:b/>
          <w:sz w:val="24"/>
          <w:u w:val="single"/>
        </w:rPr>
      </w:pPr>
    </w:p>
    <w:p w:rsidR="003B04FD" w:rsidRDefault="003B04FD" w:rsidP="003B04FD">
      <w:pPr>
        <w:ind w:left="720"/>
        <w:jc w:val="center"/>
        <w:rPr>
          <w:b/>
          <w:color w:val="FF0000"/>
          <w:sz w:val="24"/>
          <w:u w:val="single"/>
        </w:rPr>
      </w:pPr>
      <w:r w:rsidRPr="00E911D7">
        <w:rPr>
          <w:b/>
          <w:color w:val="FF0000"/>
          <w:sz w:val="24"/>
          <w:u w:val="single"/>
        </w:rPr>
        <w:t xml:space="preserve">Landfall </w:t>
      </w:r>
      <w:r>
        <w:rPr>
          <w:b/>
          <w:color w:val="FF0000"/>
          <w:sz w:val="24"/>
          <w:u w:val="single"/>
        </w:rPr>
        <w:t>Day +1, 0100</w:t>
      </w:r>
    </w:p>
    <w:p w:rsidR="00892E38" w:rsidRDefault="00892E38" w:rsidP="0066699F">
      <w:pPr>
        <w:ind w:left="720"/>
        <w:jc w:val="center"/>
        <w:rPr>
          <w:b/>
          <w:sz w:val="24"/>
          <w:u w:val="single"/>
        </w:rPr>
      </w:pPr>
      <w:r>
        <w:rPr>
          <w:b/>
          <w:sz w:val="24"/>
          <w:u w:val="single"/>
        </w:rPr>
        <w:t>HURRICANE CONDITIONS IMPROVING</w:t>
      </w:r>
    </w:p>
    <w:p w:rsidR="00892E38" w:rsidRDefault="00892E38" w:rsidP="0066699F">
      <w:pPr>
        <w:ind w:left="720"/>
        <w:jc w:val="center"/>
        <w:rPr>
          <w:b/>
          <w:sz w:val="24"/>
        </w:rPr>
      </w:pPr>
      <w:r>
        <w:rPr>
          <w:b/>
          <w:sz w:val="24"/>
        </w:rPr>
        <w:t>(</w:t>
      </w:r>
      <w:r>
        <w:rPr>
          <w:b/>
          <w:i/>
          <w:sz w:val="24"/>
        </w:rPr>
        <w:t>1430 Drill Time</w:t>
      </w:r>
      <w:r>
        <w:rPr>
          <w:b/>
          <w:sz w:val="24"/>
        </w:rPr>
        <w:t>)</w:t>
      </w:r>
    </w:p>
    <w:p w:rsidR="00892E38" w:rsidRDefault="00892E38" w:rsidP="0066699F">
      <w:pPr>
        <w:pStyle w:val="BodyText"/>
        <w:ind w:left="1080"/>
      </w:pPr>
    </w:p>
    <w:p w:rsidR="00892E38" w:rsidRDefault="00892E38" w:rsidP="0066699F">
      <w:pPr>
        <w:pStyle w:val="BodyText"/>
        <w:ind w:left="720"/>
        <w:rPr>
          <w:i/>
        </w:rPr>
      </w:pPr>
      <w:r>
        <w:rPr>
          <w:i/>
        </w:rPr>
        <w:t>Drill Notes…</w:t>
      </w:r>
    </w:p>
    <w:p w:rsidR="00892E38" w:rsidRDefault="00892E38" w:rsidP="0066699F">
      <w:pPr>
        <w:pStyle w:val="BodyText"/>
        <w:ind w:left="720" w:firstLine="360"/>
      </w:pPr>
    </w:p>
    <w:p w:rsidR="00892E38" w:rsidRPr="00E64C50" w:rsidRDefault="003B04FD" w:rsidP="0066699F">
      <w:pPr>
        <w:pStyle w:val="BodyText"/>
        <w:ind w:left="1080"/>
        <w:rPr>
          <w:b w:val="0"/>
        </w:rPr>
      </w:pPr>
      <w:r>
        <w:rPr>
          <w:b w:val="0"/>
        </w:rPr>
        <w:t xml:space="preserve">ERCOT has sufficient room to move down </w:t>
      </w:r>
      <w:r w:rsidR="00892E38" w:rsidRPr="00E64C50">
        <w:rPr>
          <w:b w:val="0"/>
        </w:rPr>
        <w:t xml:space="preserve">for its reduced loads.  Very limited gas curtailments have been lifted, as infrastructure along the coast has sustained extensive damage.  Separately, transmission line/substation damage is massive, but TDSP/TO line crews have begun repair/restoration efforts.      </w:t>
      </w:r>
    </w:p>
    <w:p w:rsidR="00892E38" w:rsidRDefault="00892E38" w:rsidP="0066699F">
      <w:pPr>
        <w:pStyle w:val="BodyText"/>
        <w:ind w:left="720" w:firstLine="360"/>
      </w:pPr>
    </w:p>
    <w:p w:rsidR="00892E38" w:rsidRDefault="00892E38" w:rsidP="0066699F">
      <w:pPr>
        <w:pStyle w:val="BodyText"/>
        <w:ind w:left="1440"/>
      </w:pPr>
    </w:p>
    <w:p w:rsidR="00892E38" w:rsidRDefault="00892E38" w:rsidP="0066699F">
      <w:pPr>
        <w:pStyle w:val="BodyText"/>
        <w:ind w:left="720"/>
        <w:rPr>
          <w:i/>
        </w:rPr>
      </w:pPr>
      <w:r>
        <w:rPr>
          <w:i/>
        </w:rPr>
        <w:t>Drill Action Items…</w:t>
      </w:r>
    </w:p>
    <w:p w:rsidR="00892E38" w:rsidRDefault="00892E38" w:rsidP="0066699F">
      <w:pPr>
        <w:pStyle w:val="BodyText"/>
        <w:ind w:left="720"/>
        <w:rPr>
          <w:i/>
        </w:rPr>
      </w:pPr>
    </w:p>
    <w:p w:rsidR="00892E38" w:rsidRPr="00E64C50" w:rsidRDefault="00892E38" w:rsidP="0066699F">
      <w:pPr>
        <w:numPr>
          <w:ilvl w:val="0"/>
          <w:numId w:val="20"/>
        </w:numPr>
        <w:tabs>
          <w:tab w:val="clear" w:pos="360"/>
          <w:tab w:val="num" w:pos="1080"/>
        </w:tabs>
        <w:ind w:left="1080"/>
        <w:rPr>
          <w:sz w:val="24"/>
        </w:rPr>
      </w:pPr>
      <w:r w:rsidRPr="00E64C50">
        <w:rPr>
          <w:sz w:val="24"/>
        </w:rPr>
        <w:t>QSEs should re-start specific/available resources, as load recovers (per pre-existing bilateral agreements)</w:t>
      </w:r>
    </w:p>
    <w:p w:rsidR="00892E38" w:rsidRPr="00E64C50" w:rsidRDefault="00892E38" w:rsidP="0066699F">
      <w:pPr>
        <w:pStyle w:val="BodyText"/>
        <w:numPr>
          <w:ilvl w:val="0"/>
          <w:numId w:val="20"/>
        </w:numPr>
        <w:tabs>
          <w:tab w:val="clear" w:pos="360"/>
          <w:tab w:val="num" w:pos="1080"/>
        </w:tabs>
        <w:ind w:left="1080"/>
        <w:rPr>
          <w:b w:val="0"/>
        </w:rPr>
      </w:pPr>
      <w:r w:rsidRPr="00E64C50">
        <w:rPr>
          <w:b w:val="0"/>
        </w:rPr>
        <w:t>QSEs to revise/update RPs, as appropriate</w:t>
      </w:r>
    </w:p>
    <w:p w:rsidR="00892E38" w:rsidRPr="00E64C50" w:rsidRDefault="00892E38" w:rsidP="0066699F">
      <w:pPr>
        <w:numPr>
          <w:ilvl w:val="0"/>
          <w:numId w:val="20"/>
        </w:numPr>
        <w:tabs>
          <w:tab w:val="clear" w:pos="360"/>
          <w:tab w:val="num" w:pos="1080"/>
        </w:tabs>
        <w:ind w:left="1080"/>
        <w:rPr>
          <w:sz w:val="24"/>
        </w:rPr>
      </w:pPr>
      <w:r w:rsidRPr="00E64C50">
        <w:rPr>
          <w:sz w:val="24"/>
          <w:highlight w:val="yellow"/>
        </w:rPr>
        <w:t>Drill Participants should be practicing internal restoration activities and interacting as appropriate with ERCOT, during this stage of the Drill</w:t>
      </w:r>
      <w:r w:rsidRPr="00E64C50">
        <w:rPr>
          <w:sz w:val="24"/>
        </w:rPr>
        <w:t xml:space="preserve">     </w:t>
      </w:r>
    </w:p>
    <w:p w:rsidR="00892E38" w:rsidRPr="00E64C50" w:rsidRDefault="00892E38" w:rsidP="0066699F">
      <w:pPr>
        <w:ind w:left="720"/>
        <w:jc w:val="center"/>
        <w:rPr>
          <w:sz w:val="24"/>
          <w:u w:val="single"/>
        </w:rPr>
      </w:pPr>
    </w:p>
    <w:p w:rsidR="003B04FD" w:rsidRDefault="00E40321" w:rsidP="003B04FD">
      <w:pPr>
        <w:ind w:left="720"/>
        <w:jc w:val="center"/>
        <w:rPr>
          <w:b/>
          <w:color w:val="FF0000"/>
          <w:sz w:val="24"/>
          <w:u w:val="single"/>
        </w:rPr>
      </w:pPr>
      <w:r>
        <w:rPr>
          <w:b/>
          <w:sz w:val="24"/>
          <w:u w:val="single"/>
        </w:rPr>
        <w:br w:type="page"/>
      </w:r>
      <w:r w:rsidR="003B04FD" w:rsidRPr="00E911D7">
        <w:rPr>
          <w:b/>
          <w:color w:val="FF0000"/>
          <w:sz w:val="24"/>
          <w:u w:val="single"/>
        </w:rPr>
        <w:lastRenderedPageBreak/>
        <w:t xml:space="preserve">Landfall </w:t>
      </w:r>
      <w:r w:rsidR="003B04FD">
        <w:rPr>
          <w:b/>
          <w:color w:val="FF0000"/>
          <w:sz w:val="24"/>
          <w:u w:val="single"/>
        </w:rPr>
        <w:t>Day +1, 0200</w:t>
      </w:r>
    </w:p>
    <w:p w:rsidR="00892E38" w:rsidRDefault="00892E38" w:rsidP="0066699F">
      <w:pPr>
        <w:ind w:left="720"/>
        <w:jc w:val="center"/>
        <w:rPr>
          <w:b/>
          <w:sz w:val="24"/>
          <w:u w:val="single"/>
        </w:rPr>
      </w:pPr>
      <w:r>
        <w:rPr>
          <w:b/>
          <w:sz w:val="24"/>
          <w:u w:val="single"/>
        </w:rPr>
        <w:t>HURRICANE CONDITIONS IMPROVING</w:t>
      </w:r>
    </w:p>
    <w:p w:rsidR="00892E38" w:rsidRDefault="00892E38" w:rsidP="0066699F">
      <w:pPr>
        <w:ind w:left="720"/>
        <w:jc w:val="center"/>
        <w:rPr>
          <w:b/>
          <w:sz w:val="24"/>
        </w:rPr>
      </w:pPr>
      <w:r>
        <w:rPr>
          <w:b/>
          <w:sz w:val="24"/>
        </w:rPr>
        <w:t>(</w:t>
      </w:r>
      <w:r>
        <w:rPr>
          <w:b/>
          <w:i/>
          <w:sz w:val="24"/>
        </w:rPr>
        <w:t>1</w:t>
      </w:r>
      <w:r w:rsidR="003B04FD">
        <w:rPr>
          <w:b/>
          <w:i/>
          <w:sz w:val="24"/>
        </w:rPr>
        <w:t>5</w:t>
      </w:r>
      <w:r>
        <w:rPr>
          <w:b/>
          <w:i/>
          <w:sz w:val="24"/>
        </w:rPr>
        <w:t>00 Drill Time</w:t>
      </w:r>
      <w:r>
        <w:rPr>
          <w:b/>
          <w:sz w:val="24"/>
        </w:rPr>
        <w:t>)</w:t>
      </w:r>
    </w:p>
    <w:p w:rsidR="00892E38" w:rsidRDefault="00892E38" w:rsidP="0066699F">
      <w:pPr>
        <w:ind w:left="720"/>
        <w:jc w:val="center"/>
        <w:rPr>
          <w:b/>
          <w:sz w:val="24"/>
        </w:rPr>
      </w:pPr>
    </w:p>
    <w:p w:rsidR="00892E38" w:rsidRDefault="00892E38" w:rsidP="0066699F">
      <w:pPr>
        <w:pStyle w:val="BodyText"/>
        <w:ind w:left="720"/>
        <w:rPr>
          <w:i/>
        </w:rPr>
      </w:pPr>
      <w:r>
        <w:rPr>
          <w:i/>
        </w:rPr>
        <w:t>Drill Notes…</w:t>
      </w:r>
    </w:p>
    <w:p w:rsidR="00892E38" w:rsidRDefault="00892E38" w:rsidP="0066699F">
      <w:pPr>
        <w:ind w:left="720"/>
        <w:rPr>
          <w:b/>
          <w:sz w:val="24"/>
        </w:rPr>
      </w:pPr>
    </w:p>
    <w:p w:rsidR="00892E38" w:rsidRPr="00E64C50" w:rsidRDefault="00892E38" w:rsidP="0066699F">
      <w:pPr>
        <w:ind w:left="1080"/>
        <w:rPr>
          <w:sz w:val="24"/>
        </w:rPr>
      </w:pPr>
      <w:r w:rsidRPr="00E64C50">
        <w:rPr>
          <w:sz w:val="24"/>
        </w:rPr>
        <w:t xml:space="preserve">Additional gas curtailments have been lifted, though there is still undetermined damage to offshore production and coastal infrastructure facilities.   </w:t>
      </w:r>
    </w:p>
    <w:p w:rsidR="00892E38" w:rsidRPr="00E64C50" w:rsidRDefault="00892E38" w:rsidP="0066699F">
      <w:pPr>
        <w:ind w:left="1080"/>
        <w:rPr>
          <w:sz w:val="24"/>
        </w:rPr>
      </w:pPr>
    </w:p>
    <w:p w:rsidR="00892E38" w:rsidRPr="00E64C50" w:rsidRDefault="00892E38" w:rsidP="0066699F">
      <w:pPr>
        <w:ind w:left="1080"/>
        <w:rPr>
          <w:sz w:val="24"/>
        </w:rPr>
      </w:pPr>
      <w:r w:rsidRPr="00E64C50">
        <w:rPr>
          <w:sz w:val="24"/>
        </w:rPr>
        <w:t xml:space="preserve">The Central and South Texas transmission lines that were lost </w:t>
      </w:r>
      <w:r w:rsidR="00C753F2">
        <w:rPr>
          <w:sz w:val="24"/>
        </w:rPr>
        <w:t xml:space="preserve">are being </w:t>
      </w:r>
      <w:r w:rsidRPr="00E64C50">
        <w:rPr>
          <w:sz w:val="24"/>
        </w:rPr>
        <w:t xml:space="preserve">restored to service.  Damage to other 69 kv and 138 kv lines along the coastal plain will keep these particular lines out of service for a still unspecified period of time.  </w:t>
      </w:r>
    </w:p>
    <w:p w:rsidR="00892E38" w:rsidRPr="00E64C50" w:rsidRDefault="00892E38" w:rsidP="0066699F">
      <w:pPr>
        <w:ind w:left="1080"/>
        <w:rPr>
          <w:sz w:val="24"/>
        </w:rPr>
      </w:pPr>
    </w:p>
    <w:p w:rsidR="00892E38" w:rsidRPr="00E64C50" w:rsidRDefault="00892E38" w:rsidP="0066699F">
      <w:pPr>
        <w:ind w:left="1080"/>
        <w:rPr>
          <w:sz w:val="24"/>
        </w:rPr>
      </w:pPr>
      <w:r w:rsidRPr="00E64C50">
        <w:rPr>
          <w:sz w:val="24"/>
        </w:rPr>
        <w:t xml:space="preserve">ERCOT reviews latest Resource and </w:t>
      </w:r>
      <w:r w:rsidR="00C753F2">
        <w:rPr>
          <w:sz w:val="24"/>
        </w:rPr>
        <w:t xml:space="preserve">TO </w:t>
      </w:r>
      <w:r w:rsidRPr="00E64C50">
        <w:rPr>
          <w:sz w:val="24"/>
        </w:rPr>
        <w:t xml:space="preserve">data, and determines that ERCOT is in a secure state.  </w:t>
      </w:r>
    </w:p>
    <w:p w:rsidR="00892E38" w:rsidRDefault="00892E38" w:rsidP="0066699F">
      <w:pPr>
        <w:ind w:left="1080"/>
        <w:rPr>
          <w:b/>
          <w:sz w:val="24"/>
        </w:rPr>
      </w:pPr>
    </w:p>
    <w:p w:rsidR="00892E38" w:rsidRDefault="00892E38" w:rsidP="0066699F">
      <w:pPr>
        <w:ind w:left="720"/>
        <w:rPr>
          <w:b/>
          <w:i/>
          <w:sz w:val="24"/>
        </w:rPr>
      </w:pPr>
      <w:r>
        <w:rPr>
          <w:b/>
          <w:i/>
          <w:sz w:val="24"/>
        </w:rPr>
        <w:t>Drill Action Items…</w:t>
      </w:r>
    </w:p>
    <w:p w:rsidR="00892E38" w:rsidRDefault="00892E38" w:rsidP="0066699F">
      <w:pPr>
        <w:ind w:left="720"/>
        <w:rPr>
          <w:b/>
          <w:sz w:val="24"/>
        </w:rPr>
      </w:pPr>
    </w:p>
    <w:p w:rsidR="00892E38" w:rsidRPr="00E64C50" w:rsidRDefault="00892E38" w:rsidP="0066699F">
      <w:pPr>
        <w:numPr>
          <w:ilvl w:val="0"/>
          <w:numId w:val="9"/>
        </w:numPr>
        <w:tabs>
          <w:tab w:val="clear" w:pos="720"/>
          <w:tab w:val="num" w:pos="1080"/>
        </w:tabs>
        <w:ind w:left="1080"/>
        <w:rPr>
          <w:sz w:val="24"/>
        </w:rPr>
      </w:pPr>
      <w:r w:rsidRPr="00E64C50">
        <w:rPr>
          <w:sz w:val="24"/>
        </w:rPr>
        <w:t>TOs to report status of line outages back to ERCOT</w:t>
      </w:r>
    </w:p>
    <w:p w:rsidR="00892E38" w:rsidRPr="00E64C50" w:rsidRDefault="00892E38" w:rsidP="0066699F">
      <w:pPr>
        <w:numPr>
          <w:ilvl w:val="0"/>
          <w:numId w:val="9"/>
        </w:numPr>
        <w:tabs>
          <w:tab w:val="clear" w:pos="720"/>
          <w:tab w:val="num" w:pos="1080"/>
        </w:tabs>
        <w:ind w:left="1080"/>
        <w:rPr>
          <w:sz w:val="24"/>
        </w:rPr>
      </w:pPr>
      <w:r w:rsidRPr="00E64C50">
        <w:rPr>
          <w:sz w:val="24"/>
        </w:rPr>
        <w:t>QSEs instructed to report status of fuel restoration(s) back to ERCOT, and update RPs as appropriate</w:t>
      </w:r>
    </w:p>
    <w:p w:rsidR="00892E38" w:rsidRPr="00E64C50" w:rsidRDefault="00892E38" w:rsidP="0066699F">
      <w:pPr>
        <w:numPr>
          <w:ilvl w:val="0"/>
          <w:numId w:val="9"/>
        </w:numPr>
        <w:tabs>
          <w:tab w:val="clear" w:pos="720"/>
          <w:tab w:val="num" w:pos="1080"/>
        </w:tabs>
        <w:ind w:left="1080"/>
        <w:rPr>
          <w:sz w:val="24"/>
        </w:rPr>
      </w:pPr>
      <w:r w:rsidRPr="00E64C50">
        <w:rPr>
          <w:sz w:val="24"/>
          <w:highlight w:val="yellow"/>
        </w:rPr>
        <w:t>Drill Participants should be practicing internal restoration activities and interacting as appropriate with ERCOT, during this stage of the Drill</w:t>
      </w:r>
      <w:r w:rsidRPr="00E64C50">
        <w:rPr>
          <w:sz w:val="24"/>
        </w:rPr>
        <w:t xml:space="preserve">     </w:t>
      </w:r>
    </w:p>
    <w:p w:rsidR="00892E38" w:rsidRPr="00E64C50" w:rsidRDefault="00892E38" w:rsidP="0066699F">
      <w:pPr>
        <w:ind w:left="720"/>
        <w:rPr>
          <w:sz w:val="24"/>
        </w:rPr>
      </w:pPr>
    </w:p>
    <w:p w:rsidR="00892E38" w:rsidRDefault="00892E38" w:rsidP="0066699F">
      <w:pPr>
        <w:ind w:left="720"/>
        <w:rPr>
          <w:b/>
          <w:sz w:val="24"/>
        </w:rPr>
      </w:pPr>
    </w:p>
    <w:p w:rsidR="00892E38" w:rsidRDefault="00892E38" w:rsidP="0066699F">
      <w:pPr>
        <w:ind w:left="720"/>
        <w:jc w:val="center"/>
        <w:rPr>
          <w:b/>
          <w:sz w:val="28"/>
        </w:rPr>
      </w:pPr>
      <w:r>
        <w:rPr>
          <w:b/>
          <w:sz w:val="28"/>
        </w:rPr>
        <w:t>(20</w:t>
      </w:r>
      <w:r w:rsidR="00E64C50">
        <w:rPr>
          <w:b/>
          <w:sz w:val="28"/>
        </w:rPr>
        <w:t>1</w:t>
      </w:r>
      <w:r w:rsidR="00C753F2">
        <w:rPr>
          <w:b/>
          <w:sz w:val="28"/>
        </w:rPr>
        <w:t>2</w:t>
      </w:r>
      <w:r>
        <w:rPr>
          <w:b/>
          <w:sz w:val="28"/>
        </w:rPr>
        <w:t xml:space="preserve"> SEVERE WEATHER DRILL OVER)</w:t>
      </w:r>
    </w:p>
    <w:p w:rsidR="00892E38" w:rsidRDefault="00892E38" w:rsidP="0066699F">
      <w:pPr>
        <w:ind w:left="720"/>
        <w:rPr>
          <w:b/>
          <w:color w:val="0000FF"/>
          <w:sz w:val="24"/>
        </w:rPr>
      </w:pPr>
    </w:p>
    <w:p w:rsidR="00892E38" w:rsidRDefault="00892E38" w:rsidP="0066699F">
      <w:pPr>
        <w:ind w:left="720"/>
        <w:rPr>
          <w:b/>
          <w:sz w:val="28"/>
        </w:rPr>
      </w:pPr>
    </w:p>
    <w:p w:rsidR="00892E38" w:rsidRDefault="00892E38" w:rsidP="0066699F">
      <w:pPr>
        <w:ind w:left="720"/>
        <w:rPr>
          <w:b/>
          <w:sz w:val="28"/>
        </w:rPr>
      </w:pPr>
      <w:r>
        <w:rPr>
          <w:b/>
          <w:sz w:val="28"/>
        </w:rPr>
        <w:t xml:space="preserve">ALL PARTICIPANTS MUST REVIEW AND CRITIQUE DRILL INTERNALLY, THEN PROVIDE WRITTEN </w:t>
      </w:r>
      <w:r w:rsidR="006842CC">
        <w:rPr>
          <w:b/>
          <w:sz w:val="28"/>
        </w:rPr>
        <w:t xml:space="preserve">CRITIQUE </w:t>
      </w:r>
      <w:r>
        <w:rPr>
          <w:b/>
          <w:sz w:val="28"/>
        </w:rPr>
        <w:t xml:space="preserve">TO ERCOT BY </w:t>
      </w:r>
      <w:r>
        <w:rPr>
          <w:b/>
          <w:i/>
          <w:sz w:val="32"/>
          <w:u w:val="single"/>
        </w:rPr>
        <w:t xml:space="preserve">MAY </w:t>
      </w:r>
      <w:r w:rsidR="006842CC">
        <w:rPr>
          <w:b/>
          <w:i/>
          <w:sz w:val="32"/>
          <w:u w:val="single"/>
        </w:rPr>
        <w:t>31</w:t>
      </w:r>
      <w:r w:rsidR="006842CC" w:rsidRPr="006842CC">
        <w:rPr>
          <w:b/>
          <w:i/>
          <w:sz w:val="32"/>
          <w:u w:val="single"/>
          <w:vertAlign w:val="superscript"/>
        </w:rPr>
        <w:t>st</w:t>
      </w:r>
      <w:r w:rsidR="006842CC">
        <w:rPr>
          <w:b/>
          <w:i/>
          <w:sz w:val="32"/>
          <w:u w:val="single"/>
        </w:rPr>
        <w:t xml:space="preserve"> </w:t>
      </w:r>
    </w:p>
    <w:p w:rsidR="00892E38" w:rsidRDefault="00892E38" w:rsidP="0066699F">
      <w:pPr>
        <w:ind w:left="720"/>
        <w:rPr>
          <w:b/>
          <w:sz w:val="28"/>
        </w:rPr>
      </w:pPr>
    </w:p>
    <w:p w:rsidR="00892E38" w:rsidRDefault="00892E38" w:rsidP="0066699F">
      <w:pPr>
        <w:ind w:left="720"/>
        <w:rPr>
          <w:b/>
          <w:sz w:val="28"/>
        </w:rPr>
      </w:pPr>
    </w:p>
    <w:p w:rsidR="00892E38" w:rsidRDefault="00892E38" w:rsidP="0066699F">
      <w:pPr>
        <w:ind w:left="720"/>
        <w:rPr>
          <w:b/>
          <w:sz w:val="24"/>
        </w:rPr>
      </w:pPr>
    </w:p>
    <w:p w:rsidR="00892E38" w:rsidRDefault="00892E38" w:rsidP="0066699F">
      <w:pPr>
        <w:ind w:left="720"/>
        <w:rPr>
          <w:b/>
          <w:sz w:val="24"/>
        </w:rPr>
      </w:pPr>
    </w:p>
    <w:p w:rsidR="00892E38" w:rsidRDefault="00892E38" w:rsidP="0066699F">
      <w:pPr>
        <w:ind w:left="720"/>
        <w:rPr>
          <w:b/>
          <w:sz w:val="24"/>
        </w:rPr>
      </w:pPr>
      <w:r>
        <w:rPr>
          <w:b/>
          <w:sz w:val="24"/>
        </w:rPr>
        <w:t xml:space="preserve"> </w:t>
      </w:r>
      <w:r>
        <w:rPr>
          <w:b/>
          <w:sz w:val="24"/>
        </w:rPr>
        <w:tab/>
      </w:r>
    </w:p>
    <w:p w:rsidR="00892E38" w:rsidRDefault="00892E38" w:rsidP="0066699F">
      <w:pPr>
        <w:ind w:left="720"/>
        <w:rPr>
          <w:b/>
          <w:sz w:val="24"/>
        </w:rPr>
      </w:pPr>
    </w:p>
    <w:sectPr w:rsidR="00892E38">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5494" w:rsidRDefault="001B5494">
      <w:r>
        <w:separator/>
      </w:r>
    </w:p>
  </w:endnote>
  <w:endnote w:type="continuationSeparator" w:id="0">
    <w:p w:rsidR="001B5494" w:rsidRDefault="001B549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FBA" w:rsidRDefault="009D6F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9D6FBA" w:rsidRDefault="009D6FB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6FBA" w:rsidRDefault="009D6FB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76065">
      <w:rPr>
        <w:rStyle w:val="PageNumber"/>
        <w:noProof/>
      </w:rPr>
      <w:t>1</w:t>
    </w:r>
    <w:r>
      <w:rPr>
        <w:rStyle w:val="PageNumber"/>
      </w:rPr>
      <w:fldChar w:fldCharType="end"/>
    </w:r>
  </w:p>
  <w:p w:rsidR="009D6FBA" w:rsidRDefault="009D6FB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5494" w:rsidRDefault="001B5494">
      <w:r>
        <w:separator/>
      </w:r>
    </w:p>
  </w:footnote>
  <w:footnote w:type="continuationSeparator" w:id="0">
    <w:p w:rsidR="001B5494" w:rsidRDefault="001B5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A3243"/>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
    <w:nsid w:val="0A773A53"/>
    <w:multiLevelType w:val="multilevel"/>
    <w:tmpl w:val="4672EF4A"/>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
    <w:nsid w:val="0C9618C9"/>
    <w:multiLevelType w:val="hybridMultilevel"/>
    <w:tmpl w:val="0EAACA40"/>
    <w:lvl w:ilvl="0" w:tplc="92D0AE18">
      <w:start w:val="1"/>
      <w:numFmt w:val="decimal"/>
      <w:lvlText w:val="%1."/>
      <w:lvlJc w:val="left"/>
      <w:pPr>
        <w:tabs>
          <w:tab w:val="num" w:pos="720"/>
        </w:tabs>
        <w:ind w:left="720" w:hanging="360"/>
      </w:pPr>
    </w:lvl>
    <w:lvl w:ilvl="1" w:tplc="7F5686A6" w:tentative="1">
      <w:start w:val="1"/>
      <w:numFmt w:val="decimal"/>
      <w:lvlText w:val="%2."/>
      <w:lvlJc w:val="left"/>
      <w:pPr>
        <w:tabs>
          <w:tab w:val="num" w:pos="1440"/>
        </w:tabs>
        <w:ind w:left="1440" w:hanging="360"/>
      </w:pPr>
    </w:lvl>
    <w:lvl w:ilvl="2" w:tplc="FE884622" w:tentative="1">
      <w:start w:val="1"/>
      <w:numFmt w:val="decimal"/>
      <w:lvlText w:val="%3."/>
      <w:lvlJc w:val="left"/>
      <w:pPr>
        <w:tabs>
          <w:tab w:val="num" w:pos="2160"/>
        </w:tabs>
        <w:ind w:left="2160" w:hanging="360"/>
      </w:pPr>
    </w:lvl>
    <w:lvl w:ilvl="3" w:tplc="E1340B40" w:tentative="1">
      <w:start w:val="1"/>
      <w:numFmt w:val="decimal"/>
      <w:lvlText w:val="%4."/>
      <w:lvlJc w:val="left"/>
      <w:pPr>
        <w:tabs>
          <w:tab w:val="num" w:pos="2880"/>
        </w:tabs>
        <w:ind w:left="2880" w:hanging="360"/>
      </w:pPr>
    </w:lvl>
    <w:lvl w:ilvl="4" w:tplc="1C5C4418" w:tentative="1">
      <w:start w:val="1"/>
      <w:numFmt w:val="decimal"/>
      <w:lvlText w:val="%5."/>
      <w:lvlJc w:val="left"/>
      <w:pPr>
        <w:tabs>
          <w:tab w:val="num" w:pos="3600"/>
        </w:tabs>
        <w:ind w:left="3600" w:hanging="360"/>
      </w:pPr>
    </w:lvl>
    <w:lvl w:ilvl="5" w:tplc="DA6E31AE" w:tentative="1">
      <w:start w:val="1"/>
      <w:numFmt w:val="decimal"/>
      <w:lvlText w:val="%6."/>
      <w:lvlJc w:val="left"/>
      <w:pPr>
        <w:tabs>
          <w:tab w:val="num" w:pos="4320"/>
        </w:tabs>
        <w:ind w:left="4320" w:hanging="360"/>
      </w:pPr>
    </w:lvl>
    <w:lvl w:ilvl="6" w:tplc="2DBCF0E6" w:tentative="1">
      <w:start w:val="1"/>
      <w:numFmt w:val="decimal"/>
      <w:lvlText w:val="%7."/>
      <w:lvlJc w:val="left"/>
      <w:pPr>
        <w:tabs>
          <w:tab w:val="num" w:pos="5040"/>
        </w:tabs>
        <w:ind w:left="5040" w:hanging="360"/>
      </w:pPr>
    </w:lvl>
    <w:lvl w:ilvl="7" w:tplc="472A85C6" w:tentative="1">
      <w:start w:val="1"/>
      <w:numFmt w:val="decimal"/>
      <w:lvlText w:val="%8."/>
      <w:lvlJc w:val="left"/>
      <w:pPr>
        <w:tabs>
          <w:tab w:val="num" w:pos="5760"/>
        </w:tabs>
        <w:ind w:left="5760" w:hanging="360"/>
      </w:pPr>
    </w:lvl>
    <w:lvl w:ilvl="8" w:tplc="801C4B2E" w:tentative="1">
      <w:start w:val="1"/>
      <w:numFmt w:val="decimal"/>
      <w:lvlText w:val="%9."/>
      <w:lvlJc w:val="left"/>
      <w:pPr>
        <w:tabs>
          <w:tab w:val="num" w:pos="6480"/>
        </w:tabs>
        <w:ind w:left="6480" w:hanging="360"/>
      </w:pPr>
    </w:lvl>
  </w:abstractNum>
  <w:abstractNum w:abstractNumId="3">
    <w:nsid w:val="0D7A403F"/>
    <w:multiLevelType w:val="hybridMultilevel"/>
    <w:tmpl w:val="39609EB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0FE90106"/>
    <w:multiLevelType w:val="hybridMultilevel"/>
    <w:tmpl w:val="FE327BB0"/>
    <w:lvl w:ilvl="0" w:tplc="78F6E708">
      <w:start w:val="1"/>
      <w:numFmt w:val="decimal"/>
      <w:lvlText w:val="%1."/>
      <w:lvlJc w:val="left"/>
      <w:pPr>
        <w:tabs>
          <w:tab w:val="num" w:pos="720"/>
        </w:tabs>
        <w:ind w:left="720" w:hanging="360"/>
      </w:pPr>
    </w:lvl>
    <w:lvl w:ilvl="1" w:tplc="B85AD6EA" w:tentative="1">
      <w:start w:val="1"/>
      <w:numFmt w:val="decimal"/>
      <w:lvlText w:val="%2."/>
      <w:lvlJc w:val="left"/>
      <w:pPr>
        <w:tabs>
          <w:tab w:val="num" w:pos="1440"/>
        </w:tabs>
        <w:ind w:left="1440" w:hanging="360"/>
      </w:pPr>
    </w:lvl>
    <w:lvl w:ilvl="2" w:tplc="4F4A3F06" w:tentative="1">
      <w:start w:val="1"/>
      <w:numFmt w:val="decimal"/>
      <w:lvlText w:val="%3."/>
      <w:lvlJc w:val="left"/>
      <w:pPr>
        <w:tabs>
          <w:tab w:val="num" w:pos="2160"/>
        </w:tabs>
        <w:ind w:left="2160" w:hanging="360"/>
      </w:pPr>
    </w:lvl>
    <w:lvl w:ilvl="3" w:tplc="386005DE" w:tentative="1">
      <w:start w:val="1"/>
      <w:numFmt w:val="decimal"/>
      <w:lvlText w:val="%4."/>
      <w:lvlJc w:val="left"/>
      <w:pPr>
        <w:tabs>
          <w:tab w:val="num" w:pos="2880"/>
        </w:tabs>
        <w:ind w:left="2880" w:hanging="360"/>
      </w:pPr>
    </w:lvl>
    <w:lvl w:ilvl="4" w:tplc="5AA4B2A2" w:tentative="1">
      <w:start w:val="1"/>
      <w:numFmt w:val="decimal"/>
      <w:lvlText w:val="%5."/>
      <w:lvlJc w:val="left"/>
      <w:pPr>
        <w:tabs>
          <w:tab w:val="num" w:pos="3600"/>
        </w:tabs>
        <w:ind w:left="3600" w:hanging="360"/>
      </w:pPr>
    </w:lvl>
    <w:lvl w:ilvl="5" w:tplc="74043250" w:tentative="1">
      <w:start w:val="1"/>
      <w:numFmt w:val="decimal"/>
      <w:lvlText w:val="%6."/>
      <w:lvlJc w:val="left"/>
      <w:pPr>
        <w:tabs>
          <w:tab w:val="num" w:pos="4320"/>
        </w:tabs>
        <w:ind w:left="4320" w:hanging="360"/>
      </w:pPr>
    </w:lvl>
    <w:lvl w:ilvl="6" w:tplc="956A7724" w:tentative="1">
      <w:start w:val="1"/>
      <w:numFmt w:val="decimal"/>
      <w:lvlText w:val="%7."/>
      <w:lvlJc w:val="left"/>
      <w:pPr>
        <w:tabs>
          <w:tab w:val="num" w:pos="5040"/>
        </w:tabs>
        <w:ind w:left="5040" w:hanging="360"/>
      </w:pPr>
    </w:lvl>
    <w:lvl w:ilvl="7" w:tplc="01521C6E" w:tentative="1">
      <w:start w:val="1"/>
      <w:numFmt w:val="decimal"/>
      <w:lvlText w:val="%8."/>
      <w:lvlJc w:val="left"/>
      <w:pPr>
        <w:tabs>
          <w:tab w:val="num" w:pos="5760"/>
        </w:tabs>
        <w:ind w:left="5760" w:hanging="360"/>
      </w:pPr>
    </w:lvl>
    <w:lvl w:ilvl="8" w:tplc="0374B8F8" w:tentative="1">
      <w:start w:val="1"/>
      <w:numFmt w:val="decimal"/>
      <w:lvlText w:val="%9."/>
      <w:lvlJc w:val="left"/>
      <w:pPr>
        <w:tabs>
          <w:tab w:val="num" w:pos="6480"/>
        </w:tabs>
        <w:ind w:left="6480" w:hanging="360"/>
      </w:pPr>
    </w:lvl>
  </w:abstractNum>
  <w:abstractNum w:abstractNumId="5">
    <w:nsid w:val="123401C7"/>
    <w:multiLevelType w:val="hybridMultilevel"/>
    <w:tmpl w:val="F1BC4C2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F659DA"/>
    <w:multiLevelType w:val="hybridMultilevel"/>
    <w:tmpl w:val="84868A2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
    <w:nsid w:val="153A7A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CCF747F"/>
    <w:multiLevelType w:val="hybridMultilevel"/>
    <w:tmpl w:val="9A423E7A"/>
    <w:lvl w:ilvl="0" w:tplc="35AA02D6">
      <w:start w:val="1"/>
      <w:numFmt w:val="decimal"/>
      <w:lvlText w:val="%1."/>
      <w:lvlJc w:val="left"/>
      <w:pPr>
        <w:tabs>
          <w:tab w:val="num" w:pos="720"/>
        </w:tabs>
        <w:ind w:left="720" w:hanging="360"/>
      </w:pPr>
    </w:lvl>
    <w:lvl w:ilvl="1" w:tplc="28F6EF48" w:tentative="1">
      <w:start w:val="1"/>
      <w:numFmt w:val="decimal"/>
      <w:lvlText w:val="%2."/>
      <w:lvlJc w:val="left"/>
      <w:pPr>
        <w:tabs>
          <w:tab w:val="num" w:pos="1440"/>
        </w:tabs>
        <w:ind w:left="1440" w:hanging="360"/>
      </w:pPr>
    </w:lvl>
    <w:lvl w:ilvl="2" w:tplc="53486E38" w:tentative="1">
      <w:start w:val="1"/>
      <w:numFmt w:val="decimal"/>
      <w:lvlText w:val="%3."/>
      <w:lvlJc w:val="left"/>
      <w:pPr>
        <w:tabs>
          <w:tab w:val="num" w:pos="2160"/>
        </w:tabs>
        <w:ind w:left="2160" w:hanging="360"/>
      </w:pPr>
    </w:lvl>
    <w:lvl w:ilvl="3" w:tplc="EC0E5E8A" w:tentative="1">
      <w:start w:val="1"/>
      <w:numFmt w:val="decimal"/>
      <w:lvlText w:val="%4."/>
      <w:lvlJc w:val="left"/>
      <w:pPr>
        <w:tabs>
          <w:tab w:val="num" w:pos="2880"/>
        </w:tabs>
        <w:ind w:left="2880" w:hanging="360"/>
      </w:pPr>
    </w:lvl>
    <w:lvl w:ilvl="4" w:tplc="5DFCEF86" w:tentative="1">
      <w:start w:val="1"/>
      <w:numFmt w:val="decimal"/>
      <w:lvlText w:val="%5."/>
      <w:lvlJc w:val="left"/>
      <w:pPr>
        <w:tabs>
          <w:tab w:val="num" w:pos="3600"/>
        </w:tabs>
        <w:ind w:left="3600" w:hanging="360"/>
      </w:pPr>
    </w:lvl>
    <w:lvl w:ilvl="5" w:tplc="B21C4E6A" w:tentative="1">
      <w:start w:val="1"/>
      <w:numFmt w:val="decimal"/>
      <w:lvlText w:val="%6."/>
      <w:lvlJc w:val="left"/>
      <w:pPr>
        <w:tabs>
          <w:tab w:val="num" w:pos="4320"/>
        </w:tabs>
        <w:ind w:left="4320" w:hanging="360"/>
      </w:pPr>
    </w:lvl>
    <w:lvl w:ilvl="6" w:tplc="CF822ED4" w:tentative="1">
      <w:start w:val="1"/>
      <w:numFmt w:val="decimal"/>
      <w:lvlText w:val="%7."/>
      <w:lvlJc w:val="left"/>
      <w:pPr>
        <w:tabs>
          <w:tab w:val="num" w:pos="5040"/>
        </w:tabs>
        <w:ind w:left="5040" w:hanging="360"/>
      </w:pPr>
    </w:lvl>
    <w:lvl w:ilvl="7" w:tplc="C784971E" w:tentative="1">
      <w:start w:val="1"/>
      <w:numFmt w:val="decimal"/>
      <w:lvlText w:val="%8."/>
      <w:lvlJc w:val="left"/>
      <w:pPr>
        <w:tabs>
          <w:tab w:val="num" w:pos="5760"/>
        </w:tabs>
        <w:ind w:left="5760" w:hanging="360"/>
      </w:pPr>
    </w:lvl>
    <w:lvl w:ilvl="8" w:tplc="E0CA46E6" w:tentative="1">
      <w:start w:val="1"/>
      <w:numFmt w:val="decimal"/>
      <w:lvlText w:val="%9."/>
      <w:lvlJc w:val="left"/>
      <w:pPr>
        <w:tabs>
          <w:tab w:val="num" w:pos="6480"/>
        </w:tabs>
        <w:ind w:left="6480" w:hanging="360"/>
      </w:pPr>
    </w:lvl>
  </w:abstractNum>
  <w:abstractNum w:abstractNumId="9">
    <w:nsid w:val="1F165446"/>
    <w:multiLevelType w:val="hybridMultilevel"/>
    <w:tmpl w:val="326CC1A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0">
    <w:nsid w:val="20227AF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1">
    <w:nsid w:val="22777953"/>
    <w:multiLevelType w:val="hybridMultilevel"/>
    <w:tmpl w:val="D04A4878"/>
    <w:lvl w:ilvl="0" w:tplc="F36C2B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691FD5"/>
    <w:multiLevelType w:val="hybridMultilevel"/>
    <w:tmpl w:val="C8F4B3F2"/>
    <w:lvl w:ilvl="0" w:tplc="BBA8C934">
      <w:start w:val="1"/>
      <w:numFmt w:val="decimal"/>
      <w:lvlText w:val="%1."/>
      <w:lvlJc w:val="left"/>
      <w:pPr>
        <w:tabs>
          <w:tab w:val="num" w:pos="720"/>
        </w:tabs>
        <w:ind w:left="720" w:hanging="360"/>
      </w:pPr>
    </w:lvl>
    <w:lvl w:ilvl="1" w:tplc="483A63CE" w:tentative="1">
      <w:start w:val="1"/>
      <w:numFmt w:val="decimal"/>
      <w:lvlText w:val="%2."/>
      <w:lvlJc w:val="left"/>
      <w:pPr>
        <w:tabs>
          <w:tab w:val="num" w:pos="1440"/>
        </w:tabs>
        <w:ind w:left="1440" w:hanging="360"/>
      </w:pPr>
    </w:lvl>
    <w:lvl w:ilvl="2" w:tplc="433A542C" w:tentative="1">
      <w:start w:val="1"/>
      <w:numFmt w:val="decimal"/>
      <w:lvlText w:val="%3."/>
      <w:lvlJc w:val="left"/>
      <w:pPr>
        <w:tabs>
          <w:tab w:val="num" w:pos="2160"/>
        </w:tabs>
        <w:ind w:left="2160" w:hanging="360"/>
      </w:pPr>
    </w:lvl>
    <w:lvl w:ilvl="3" w:tplc="9EBABDB6" w:tentative="1">
      <w:start w:val="1"/>
      <w:numFmt w:val="decimal"/>
      <w:lvlText w:val="%4."/>
      <w:lvlJc w:val="left"/>
      <w:pPr>
        <w:tabs>
          <w:tab w:val="num" w:pos="2880"/>
        </w:tabs>
        <w:ind w:left="2880" w:hanging="360"/>
      </w:pPr>
    </w:lvl>
    <w:lvl w:ilvl="4" w:tplc="A0F8D5C6" w:tentative="1">
      <w:start w:val="1"/>
      <w:numFmt w:val="decimal"/>
      <w:lvlText w:val="%5."/>
      <w:lvlJc w:val="left"/>
      <w:pPr>
        <w:tabs>
          <w:tab w:val="num" w:pos="3600"/>
        </w:tabs>
        <w:ind w:left="3600" w:hanging="360"/>
      </w:pPr>
    </w:lvl>
    <w:lvl w:ilvl="5" w:tplc="9CEED296" w:tentative="1">
      <w:start w:val="1"/>
      <w:numFmt w:val="decimal"/>
      <w:lvlText w:val="%6."/>
      <w:lvlJc w:val="left"/>
      <w:pPr>
        <w:tabs>
          <w:tab w:val="num" w:pos="4320"/>
        </w:tabs>
        <w:ind w:left="4320" w:hanging="360"/>
      </w:pPr>
    </w:lvl>
    <w:lvl w:ilvl="6" w:tplc="480ED8F0" w:tentative="1">
      <w:start w:val="1"/>
      <w:numFmt w:val="decimal"/>
      <w:lvlText w:val="%7."/>
      <w:lvlJc w:val="left"/>
      <w:pPr>
        <w:tabs>
          <w:tab w:val="num" w:pos="5040"/>
        </w:tabs>
        <w:ind w:left="5040" w:hanging="360"/>
      </w:pPr>
    </w:lvl>
    <w:lvl w:ilvl="7" w:tplc="08A895DC" w:tentative="1">
      <w:start w:val="1"/>
      <w:numFmt w:val="decimal"/>
      <w:lvlText w:val="%8."/>
      <w:lvlJc w:val="left"/>
      <w:pPr>
        <w:tabs>
          <w:tab w:val="num" w:pos="5760"/>
        </w:tabs>
        <w:ind w:left="5760" w:hanging="360"/>
      </w:pPr>
    </w:lvl>
    <w:lvl w:ilvl="8" w:tplc="91F270D4" w:tentative="1">
      <w:start w:val="1"/>
      <w:numFmt w:val="decimal"/>
      <w:lvlText w:val="%9."/>
      <w:lvlJc w:val="left"/>
      <w:pPr>
        <w:tabs>
          <w:tab w:val="num" w:pos="6480"/>
        </w:tabs>
        <w:ind w:left="6480" w:hanging="360"/>
      </w:pPr>
    </w:lvl>
  </w:abstractNum>
  <w:abstractNum w:abstractNumId="13">
    <w:nsid w:val="266071DB"/>
    <w:multiLevelType w:val="hybridMultilevel"/>
    <w:tmpl w:val="4672EF4A"/>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4">
    <w:nsid w:val="2C573834"/>
    <w:multiLevelType w:val="hybridMultilevel"/>
    <w:tmpl w:val="303A7F9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2F9C32BB"/>
    <w:multiLevelType w:val="hybridMultilevel"/>
    <w:tmpl w:val="FFAAAFC2"/>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318872DC"/>
    <w:multiLevelType w:val="hybridMultilevel"/>
    <w:tmpl w:val="5F98B06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31AB23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410189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43D35CA"/>
    <w:multiLevelType w:val="hybridMultilevel"/>
    <w:tmpl w:val="A796BC8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38F1383C"/>
    <w:multiLevelType w:val="hybridMultilevel"/>
    <w:tmpl w:val="0D409482"/>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1">
    <w:nsid w:val="39290811"/>
    <w:multiLevelType w:val="hybridMultilevel"/>
    <w:tmpl w:val="2D1C072A"/>
    <w:lvl w:ilvl="0" w:tplc="F36C2B4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C751F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3EA87BA9"/>
    <w:multiLevelType w:val="hybridMultilevel"/>
    <w:tmpl w:val="B3460E1E"/>
    <w:lvl w:ilvl="0" w:tplc="F36C2B4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EB97C80"/>
    <w:multiLevelType w:val="hybridMultilevel"/>
    <w:tmpl w:val="F8EE482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40361B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28353DD"/>
    <w:multiLevelType w:val="hybridMultilevel"/>
    <w:tmpl w:val="AFE2EC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AF3A03"/>
    <w:multiLevelType w:val="hybridMultilevel"/>
    <w:tmpl w:val="896EA3D2"/>
    <w:lvl w:ilvl="0" w:tplc="610A2AAC">
      <w:start w:val="1"/>
      <w:numFmt w:val="decimal"/>
      <w:lvlText w:val="%1."/>
      <w:lvlJc w:val="left"/>
      <w:pPr>
        <w:tabs>
          <w:tab w:val="num" w:pos="720"/>
        </w:tabs>
        <w:ind w:left="720" w:hanging="360"/>
      </w:pPr>
    </w:lvl>
    <w:lvl w:ilvl="1" w:tplc="53CE7FC0" w:tentative="1">
      <w:start w:val="1"/>
      <w:numFmt w:val="decimal"/>
      <w:lvlText w:val="%2."/>
      <w:lvlJc w:val="left"/>
      <w:pPr>
        <w:tabs>
          <w:tab w:val="num" w:pos="1440"/>
        </w:tabs>
        <w:ind w:left="1440" w:hanging="360"/>
      </w:pPr>
    </w:lvl>
    <w:lvl w:ilvl="2" w:tplc="815AF9DC" w:tentative="1">
      <w:start w:val="1"/>
      <w:numFmt w:val="decimal"/>
      <w:lvlText w:val="%3."/>
      <w:lvlJc w:val="left"/>
      <w:pPr>
        <w:tabs>
          <w:tab w:val="num" w:pos="2160"/>
        </w:tabs>
        <w:ind w:left="2160" w:hanging="360"/>
      </w:pPr>
    </w:lvl>
    <w:lvl w:ilvl="3" w:tplc="1FE88F2A" w:tentative="1">
      <w:start w:val="1"/>
      <w:numFmt w:val="decimal"/>
      <w:lvlText w:val="%4."/>
      <w:lvlJc w:val="left"/>
      <w:pPr>
        <w:tabs>
          <w:tab w:val="num" w:pos="2880"/>
        </w:tabs>
        <w:ind w:left="2880" w:hanging="360"/>
      </w:pPr>
    </w:lvl>
    <w:lvl w:ilvl="4" w:tplc="D35893DC" w:tentative="1">
      <w:start w:val="1"/>
      <w:numFmt w:val="decimal"/>
      <w:lvlText w:val="%5."/>
      <w:lvlJc w:val="left"/>
      <w:pPr>
        <w:tabs>
          <w:tab w:val="num" w:pos="3600"/>
        </w:tabs>
        <w:ind w:left="3600" w:hanging="360"/>
      </w:pPr>
    </w:lvl>
    <w:lvl w:ilvl="5" w:tplc="0C4AAF54" w:tentative="1">
      <w:start w:val="1"/>
      <w:numFmt w:val="decimal"/>
      <w:lvlText w:val="%6."/>
      <w:lvlJc w:val="left"/>
      <w:pPr>
        <w:tabs>
          <w:tab w:val="num" w:pos="4320"/>
        </w:tabs>
        <w:ind w:left="4320" w:hanging="360"/>
      </w:pPr>
    </w:lvl>
    <w:lvl w:ilvl="6" w:tplc="9D08CFD4" w:tentative="1">
      <w:start w:val="1"/>
      <w:numFmt w:val="decimal"/>
      <w:lvlText w:val="%7."/>
      <w:lvlJc w:val="left"/>
      <w:pPr>
        <w:tabs>
          <w:tab w:val="num" w:pos="5040"/>
        </w:tabs>
        <w:ind w:left="5040" w:hanging="360"/>
      </w:pPr>
    </w:lvl>
    <w:lvl w:ilvl="7" w:tplc="A72EF892" w:tentative="1">
      <w:start w:val="1"/>
      <w:numFmt w:val="decimal"/>
      <w:lvlText w:val="%8."/>
      <w:lvlJc w:val="left"/>
      <w:pPr>
        <w:tabs>
          <w:tab w:val="num" w:pos="5760"/>
        </w:tabs>
        <w:ind w:left="5760" w:hanging="360"/>
      </w:pPr>
    </w:lvl>
    <w:lvl w:ilvl="8" w:tplc="94983762" w:tentative="1">
      <w:start w:val="1"/>
      <w:numFmt w:val="decimal"/>
      <w:lvlText w:val="%9."/>
      <w:lvlJc w:val="left"/>
      <w:pPr>
        <w:tabs>
          <w:tab w:val="num" w:pos="6480"/>
        </w:tabs>
        <w:ind w:left="6480" w:hanging="360"/>
      </w:pPr>
    </w:lvl>
  </w:abstractNum>
  <w:abstractNum w:abstractNumId="28">
    <w:nsid w:val="48EE0909"/>
    <w:multiLevelType w:val="hybridMultilevel"/>
    <w:tmpl w:val="95C42648"/>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720"/>
        </w:tabs>
        <w:ind w:left="720" w:hanging="360"/>
      </w:pPr>
      <w:rPr>
        <w:rFonts w:ascii="Courier New" w:hAnsi="Courier New" w:cs="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cs="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cs="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9">
    <w:nsid w:val="50767910"/>
    <w:multiLevelType w:val="hybridMultilevel"/>
    <w:tmpl w:val="429CC460"/>
    <w:lvl w:ilvl="0" w:tplc="25D82562">
      <w:start w:val="1"/>
      <w:numFmt w:val="decimal"/>
      <w:lvlText w:val="%1."/>
      <w:lvlJc w:val="left"/>
      <w:pPr>
        <w:tabs>
          <w:tab w:val="num" w:pos="720"/>
        </w:tabs>
        <w:ind w:left="720" w:hanging="360"/>
      </w:pPr>
    </w:lvl>
    <w:lvl w:ilvl="1" w:tplc="6FAC79A4" w:tentative="1">
      <w:start w:val="1"/>
      <w:numFmt w:val="decimal"/>
      <w:lvlText w:val="%2."/>
      <w:lvlJc w:val="left"/>
      <w:pPr>
        <w:tabs>
          <w:tab w:val="num" w:pos="1440"/>
        </w:tabs>
        <w:ind w:left="1440" w:hanging="360"/>
      </w:pPr>
    </w:lvl>
    <w:lvl w:ilvl="2" w:tplc="F9086596" w:tentative="1">
      <w:start w:val="1"/>
      <w:numFmt w:val="decimal"/>
      <w:lvlText w:val="%3."/>
      <w:lvlJc w:val="left"/>
      <w:pPr>
        <w:tabs>
          <w:tab w:val="num" w:pos="2160"/>
        </w:tabs>
        <w:ind w:left="2160" w:hanging="360"/>
      </w:pPr>
    </w:lvl>
    <w:lvl w:ilvl="3" w:tplc="BFDE1CA2" w:tentative="1">
      <w:start w:val="1"/>
      <w:numFmt w:val="decimal"/>
      <w:lvlText w:val="%4."/>
      <w:lvlJc w:val="left"/>
      <w:pPr>
        <w:tabs>
          <w:tab w:val="num" w:pos="2880"/>
        </w:tabs>
        <w:ind w:left="2880" w:hanging="360"/>
      </w:pPr>
    </w:lvl>
    <w:lvl w:ilvl="4" w:tplc="C4C8A216" w:tentative="1">
      <w:start w:val="1"/>
      <w:numFmt w:val="decimal"/>
      <w:lvlText w:val="%5."/>
      <w:lvlJc w:val="left"/>
      <w:pPr>
        <w:tabs>
          <w:tab w:val="num" w:pos="3600"/>
        </w:tabs>
        <w:ind w:left="3600" w:hanging="360"/>
      </w:pPr>
    </w:lvl>
    <w:lvl w:ilvl="5" w:tplc="9140AA38" w:tentative="1">
      <w:start w:val="1"/>
      <w:numFmt w:val="decimal"/>
      <w:lvlText w:val="%6."/>
      <w:lvlJc w:val="left"/>
      <w:pPr>
        <w:tabs>
          <w:tab w:val="num" w:pos="4320"/>
        </w:tabs>
        <w:ind w:left="4320" w:hanging="360"/>
      </w:pPr>
    </w:lvl>
    <w:lvl w:ilvl="6" w:tplc="B1E418BE" w:tentative="1">
      <w:start w:val="1"/>
      <w:numFmt w:val="decimal"/>
      <w:lvlText w:val="%7."/>
      <w:lvlJc w:val="left"/>
      <w:pPr>
        <w:tabs>
          <w:tab w:val="num" w:pos="5040"/>
        </w:tabs>
        <w:ind w:left="5040" w:hanging="360"/>
      </w:pPr>
    </w:lvl>
    <w:lvl w:ilvl="7" w:tplc="B3C86BE0" w:tentative="1">
      <w:start w:val="1"/>
      <w:numFmt w:val="decimal"/>
      <w:lvlText w:val="%8."/>
      <w:lvlJc w:val="left"/>
      <w:pPr>
        <w:tabs>
          <w:tab w:val="num" w:pos="5760"/>
        </w:tabs>
        <w:ind w:left="5760" w:hanging="360"/>
      </w:pPr>
    </w:lvl>
    <w:lvl w:ilvl="8" w:tplc="DA967036" w:tentative="1">
      <w:start w:val="1"/>
      <w:numFmt w:val="decimal"/>
      <w:lvlText w:val="%9."/>
      <w:lvlJc w:val="left"/>
      <w:pPr>
        <w:tabs>
          <w:tab w:val="num" w:pos="6480"/>
        </w:tabs>
        <w:ind w:left="6480" w:hanging="360"/>
      </w:pPr>
    </w:lvl>
  </w:abstractNum>
  <w:abstractNum w:abstractNumId="30">
    <w:nsid w:val="554D29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7675F0D"/>
    <w:multiLevelType w:val="hybridMultilevel"/>
    <w:tmpl w:val="21E24074"/>
    <w:lvl w:ilvl="0" w:tplc="EEE8E600">
      <w:start w:val="1"/>
      <w:numFmt w:val="decimal"/>
      <w:lvlText w:val="%1."/>
      <w:lvlJc w:val="left"/>
      <w:pPr>
        <w:tabs>
          <w:tab w:val="num" w:pos="720"/>
        </w:tabs>
        <w:ind w:left="720" w:hanging="360"/>
      </w:pPr>
    </w:lvl>
    <w:lvl w:ilvl="1" w:tplc="48C891BE" w:tentative="1">
      <w:start w:val="1"/>
      <w:numFmt w:val="decimal"/>
      <w:lvlText w:val="%2."/>
      <w:lvlJc w:val="left"/>
      <w:pPr>
        <w:tabs>
          <w:tab w:val="num" w:pos="1440"/>
        </w:tabs>
        <w:ind w:left="1440" w:hanging="360"/>
      </w:pPr>
    </w:lvl>
    <w:lvl w:ilvl="2" w:tplc="B8C61B00" w:tentative="1">
      <w:start w:val="1"/>
      <w:numFmt w:val="decimal"/>
      <w:lvlText w:val="%3."/>
      <w:lvlJc w:val="left"/>
      <w:pPr>
        <w:tabs>
          <w:tab w:val="num" w:pos="2160"/>
        </w:tabs>
        <w:ind w:left="2160" w:hanging="360"/>
      </w:pPr>
    </w:lvl>
    <w:lvl w:ilvl="3" w:tplc="29C6EC28" w:tentative="1">
      <w:start w:val="1"/>
      <w:numFmt w:val="decimal"/>
      <w:lvlText w:val="%4."/>
      <w:lvlJc w:val="left"/>
      <w:pPr>
        <w:tabs>
          <w:tab w:val="num" w:pos="2880"/>
        </w:tabs>
        <w:ind w:left="2880" w:hanging="360"/>
      </w:pPr>
    </w:lvl>
    <w:lvl w:ilvl="4" w:tplc="56B6FE3E" w:tentative="1">
      <w:start w:val="1"/>
      <w:numFmt w:val="decimal"/>
      <w:lvlText w:val="%5."/>
      <w:lvlJc w:val="left"/>
      <w:pPr>
        <w:tabs>
          <w:tab w:val="num" w:pos="3600"/>
        </w:tabs>
        <w:ind w:left="3600" w:hanging="360"/>
      </w:pPr>
    </w:lvl>
    <w:lvl w:ilvl="5" w:tplc="2E725100" w:tentative="1">
      <w:start w:val="1"/>
      <w:numFmt w:val="decimal"/>
      <w:lvlText w:val="%6."/>
      <w:lvlJc w:val="left"/>
      <w:pPr>
        <w:tabs>
          <w:tab w:val="num" w:pos="4320"/>
        </w:tabs>
        <w:ind w:left="4320" w:hanging="360"/>
      </w:pPr>
    </w:lvl>
    <w:lvl w:ilvl="6" w:tplc="D8B08B28" w:tentative="1">
      <w:start w:val="1"/>
      <w:numFmt w:val="decimal"/>
      <w:lvlText w:val="%7."/>
      <w:lvlJc w:val="left"/>
      <w:pPr>
        <w:tabs>
          <w:tab w:val="num" w:pos="5040"/>
        </w:tabs>
        <w:ind w:left="5040" w:hanging="360"/>
      </w:pPr>
    </w:lvl>
    <w:lvl w:ilvl="7" w:tplc="19008600" w:tentative="1">
      <w:start w:val="1"/>
      <w:numFmt w:val="decimal"/>
      <w:lvlText w:val="%8."/>
      <w:lvlJc w:val="left"/>
      <w:pPr>
        <w:tabs>
          <w:tab w:val="num" w:pos="5760"/>
        </w:tabs>
        <w:ind w:left="5760" w:hanging="360"/>
      </w:pPr>
    </w:lvl>
    <w:lvl w:ilvl="8" w:tplc="43E4E272" w:tentative="1">
      <w:start w:val="1"/>
      <w:numFmt w:val="decimal"/>
      <w:lvlText w:val="%9."/>
      <w:lvlJc w:val="left"/>
      <w:pPr>
        <w:tabs>
          <w:tab w:val="num" w:pos="6480"/>
        </w:tabs>
        <w:ind w:left="6480" w:hanging="360"/>
      </w:pPr>
    </w:lvl>
  </w:abstractNum>
  <w:abstractNum w:abstractNumId="32">
    <w:nsid w:val="66B917C2"/>
    <w:multiLevelType w:val="hybridMultilevel"/>
    <w:tmpl w:val="3DB4756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6D367E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E5C21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057774E"/>
    <w:multiLevelType w:val="hybridMultilevel"/>
    <w:tmpl w:val="8618B100"/>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36">
    <w:nsid w:val="745A6CDD"/>
    <w:multiLevelType w:val="hybridMultilevel"/>
    <w:tmpl w:val="3150420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7B2F0E2E"/>
    <w:multiLevelType w:val="hybridMultilevel"/>
    <w:tmpl w:val="7744D36E"/>
    <w:lvl w:ilvl="0" w:tplc="C9F8E5BC">
      <w:start w:val="1"/>
      <w:numFmt w:val="decimal"/>
      <w:lvlText w:val="%1."/>
      <w:lvlJc w:val="left"/>
      <w:pPr>
        <w:tabs>
          <w:tab w:val="num" w:pos="720"/>
        </w:tabs>
        <w:ind w:left="720" w:hanging="360"/>
      </w:pPr>
    </w:lvl>
    <w:lvl w:ilvl="1" w:tplc="242869A8" w:tentative="1">
      <w:start w:val="1"/>
      <w:numFmt w:val="decimal"/>
      <w:lvlText w:val="%2."/>
      <w:lvlJc w:val="left"/>
      <w:pPr>
        <w:tabs>
          <w:tab w:val="num" w:pos="1440"/>
        </w:tabs>
        <w:ind w:left="1440" w:hanging="360"/>
      </w:pPr>
    </w:lvl>
    <w:lvl w:ilvl="2" w:tplc="CD668020" w:tentative="1">
      <w:start w:val="1"/>
      <w:numFmt w:val="decimal"/>
      <w:lvlText w:val="%3."/>
      <w:lvlJc w:val="left"/>
      <w:pPr>
        <w:tabs>
          <w:tab w:val="num" w:pos="2160"/>
        </w:tabs>
        <w:ind w:left="2160" w:hanging="360"/>
      </w:pPr>
    </w:lvl>
    <w:lvl w:ilvl="3" w:tplc="CECCE3C2" w:tentative="1">
      <w:start w:val="1"/>
      <w:numFmt w:val="decimal"/>
      <w:lvlText w:val="%4."/>
      <w:lvlJc w:val="left"/>
      <w:pPr>
        <w:tabs>
          <w:tab w:val="num" w:pos="2880"/>
        </w:tabs>
        <w:ind w:left="2880" w:hanging="360"/>
      </w:pPr>
    </w:lvl>
    <w:lvl w:ilvl="4" w:tplc="0ABAC042" w:tentative="1">
      <w:start w:val="1"/>
      <w:numFmt w:val="decimal"/>
      <w:lvlText w:val="%5."/>
      <w:lvlJc w:val="left"/>
      <w:pPr>
        <w:tabs>
          <w:tab w:val="num" w:pos="3600"/>
        </w:tabs>
        <w:ind w:left="3600" w:hanging="360"/>
      </w:pPr>
    </w:lvl>
    <w:lvl w:ilvl="5" w:tplc="5C34D200" w:tentative="1">
      <w:start w:val="1"/>
      <w:numFmt w:val="decimal"/>
      <w:lvlText w:val="%6."/>
      <w:lvlJc w:val="left"/>
      <w:pPr>
        <w:tabs>
          <w:tab w:val="num" w:pos="4320"/>
        </w:tabs>
        <w:ind w:left="4320" w:hanging="360"/>
      </w:pPr>
    </w:lvl>
    <w:lvl w:ilvl="6" w:tplc="E2E0412C" w:tentative="1">
      <w:start w:val="1"/>
      <w:numFmt w:val="decimal"/>
      <w:lvlText w:val="%7."/>
      <w:lvlJc w:val="left"/>
      <w:pPr>
        <w:tabs>
          <w:tab w:val="num" w:pos="5040"/>
        </w:tabs>
        <w:ind w:left="5040" w:hanging="360"/>
      </w:pPr>
    </w:lvl>
    <w:lvl w:ilvl="7" w:tplc="974CB9E6" w:tentative="1">
      <w:start w:val="1"/>
      <w:numFmt w:val="decimal"/>
      <w:lvlText w:val="%8."/>
      <w:lvlJc w:val="left"/>
      <w:pPr>
        <w:tabs>
          <w:tab w:val="num" w:pos="5760"/>
        </w:tabs>
        <w:ind w:left="5760" w:hanging="360"/>
      </w:pPr>
    </w:lvl>
    <w:lvl w:ilvl="8" w:tplc="3ACCF454" w:tentative="1">
      <w:start w:val="1"/>
      <w:numFmt w:val="decimal"/>
      <w:lvlText w:val="%9."/>
      <w:lvlJc w:val="left"/>
      <w:pPr>
        <w:tabs>
          <w:tab w:val="num" w:pos="6480"/>
        </w:tabs>
        <w:ind w:left="6480" w:hanging="360"/>
      </w:pPr>
    </w:lvl>
  </w:abstractNum>
  <w:num w:numId="1">
    <w:abstractNumId w:val="7"/>
  </w:num>
  <w:num w:numId="2">
    <w:abstractNumId w:val="34"/>
  </w:num>
  <w:num w:numId="3">
    <w:abstractNumId w:val="17"/>
  </w:num>
  <w:num w:numId="4">
    <w:abstractNumId w:val="30"/>
  </w:num>
  <w:num w:numId="5">
    <w:abstractNumId w:val="22"/>
  </w:num>
  <w:num w:numId="6">
    <w:abstractNumId w:val="33"/>
  </w:num>
  <w:num w:numId="7">
    <w:abstractNumId w:val="25"/>
  </w:num>
  <w:num w:numId="8">
    <w:abstractNumId w:val="0"/>
  </w:num>
  <w:num w:numId="9">
    <w:abstractNumId w:val="10"/>
  </w:num>
  <w:num w:numId="10">
    <w:abstractNumId w:val="18"/>
  </w:num>
  <w:num w:numId="11">
    <w:abstractNumId w:val="13"/>
  </w:num>
  <w:num w:numId="12">
    <w:abstractNumId w:val="1"/>
  </w:num>
  <w:num w:numId="13">
    <w:abstractNumId w:val="28"/>
  </w:num>
  <w:num w:numId="14">
    <w:abstractNumId w:val="9"/>
  </w:num>
  <w:num w:numId="15">
    <w:abstractNumId w:val="32"/>
  </w:num>
  <w:num w:numId="16">
    <w:abstractNumId w:val="19"/>
  </w:num>
  <w:num w:numId="17">
    <w:abstractNumId w:val="15"/>
  </w:num>
  <w:num w:numId="18">
    <w:abstractNumId w:val="14"/>
  </w:num>
  <w:num w:numId="19">
    <w:abstractNumId w:val="16"/>
  </w:num>
  <w:num w:numId="20">
    <w:abstractNumId w:val="20"/>
  </w:num>
  <w:num w:numId="21">
    <w:abstractNumId w:val="35"/>
  </w:num>
  <w:num w:numId="22">
    <w:abstractNumId w:val="36"/>
  </w:num>
  <w:num w:numId="23">
    <w:abstractNumId w:val="24"/>
  </w:num>
  <w:num w:numId="24">
    <w:abstractNumId w:val="6"/>
  </w:num>
  <w:num w:numId="25">
    <w:abstractNumId w:val="2"/>
  </w:num>
  <w:num w:numId="26">
    <w:abstractNumId w:val="12"/>
  </w:num>
  <w:num w:numId="27">
    <w:abstractNumId w:val="29"/>
  </w:num>
  <w:num w:numId="28">
    <w:abstractNumId w:val="5"/>
  </w:num>
  <w:num w:numId="29">
    <w:abstractNumId w:val="8"/>
  </w:num>
  <w:num w:numId="30">
    <w:abstractNumId w:val="37"/>
  </w:num>
  <w:num w:numId="31">
    <w:abstractNumId w:val="26"/>
  </w:num>
  <w:num w:numId="32">
    <w:abstractNumId w:val="3"/>
  </w:num>
  <w:num w:numId="33">
    <w:abstractNumId w:val="23"/>
  </w:num>
  <w:num w:numId="34">
    <w:abstractNumId w:val="27"/>
  </w:num>
  <w:num w:numId="35">
    <w:abstractNumId w:val="21"/>
  </w:num>
  <w:num w:numId="36">
    <w:abstractNumId w:val="11"/>
  </w:num>
  <w:num w:numId="37">
    <w:abstractNumId w:val="4"/>
  </w:num>
  <w:num w:numId="38">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1019D"/>
    <w:rsid w:val="000331AC"/>
    <w:rsid w:val="00044B11"/>
    <w:rsid w:val="000851F5"/>
    <w:rsid w:val="000D0D3F"/>
    <w:rsid w:val="000E7F89"/>
    <w:rsid w:val="001B5494"/>
    <w:rsid w:val="001C1442"/>
    <w:rsid w:val="001C765C"/>
    <w:rsid w:val="001D30A0"/>
    <w:rsid w:val="0020539D"/>
    <w:rsid w:val="00242942"/>
    <w:rsid w:val="002475A7"/>
    <w:rsid w:val="00262E3F"/>
    <w:rsid w:val="002A5F6D"/>
    <w:rsid w:val="002C5F5E"/>
    <w:rsid w:val="002D2312"/>
    <w:rsid w:val="002F33FA"/>
    <w:rsid w:val="00322EFF"/>
    <w:rsid w:val="00333C6E"/>
    <w:rsid w:val="00342EDE"/>
    <w:rsid w:val="00350D67"/>
    <w:rsid w:val="00351BFF"/>
    <w:rsid w:val="00381BFD"/>
    <w:rsid w:val="003B04FD"/>
    <w:rsid w:val="003B1F36"/>
    <w:rsid w:val="003C2502"/>
    <w:rsid w:val="00450B27"/>
    <w:rsid w:val="004B3AB9"/>
    <w:rsid w:val="004E257B"/>
    <w:rsid w:val="004F4CD9"/>
    <w:rsid w:val="00537ABD"/>
    <w:rsid w:val="00546213"/>
    <w:rsid w:val="005579C0"/>
    <w:rsid w:val="0059711C"/>
    <w:rsid w:val="005A1BF3"/>
    <w:rsid w:val="005F2EA6"/>
    <w:rsid w:val="0061019D"/>
    <w:rsid w:val="00652341"/>
    <w:rsid w:val="00660835"/>
    <w:rsid w:val="00665653"/>
    <w:rsid w:val="0066699F"/>
    <w:rsid w:val="00676065"/>
    <w:rsid w:val="00677C67"/>
    <w:rsid w:val="006842CC"/>
    <w:rsid w:val="006959F7"/>
    <w:rsid w:val="006D4A96"/>
    <w:rsid w:val="007022DA"/>
    <w:rsid w:val="0071707B"/>
    <w:rsid w:val="00750045"/>
    <w:rsid w:val="007568E9"/>
    <w:rsid w:val="00770A63"/>
    <w:rsid w:val="00771461"/>
    <w:rsid w:val="007910F8"/>
    <w:rsid w:val="007E4179"/>
    <w:rsid w:val="00803EED"/>
    <w:rsid w:val="00881C0A"/>
    <w:rsid w:val="00892E38"/>
    <w:rsid w:val="008A621E"/>
    <w:rsid w:val="008C4807"/>
    <w:rsid w:val="008D0A97"/>
    <w:rsid w:val="008D3754"/>
    <w:rsid w:val="009101DD"/>
    <w:rsid w:val="0093530A"/>
    <w:rsid w:val="009443E4"/>
    <w:rsid w:val="00972318"/>
    <w:rsid w:val="009A0316"/>
    <w:rsid w:val="009D6FBA"/>
    <w:rsid w:val="009D7FC3"/>
    <w:rsid w:val="00A37C45"/>
    <w:rsid w:val="00A562EA"/>
    <w:rsid w:val="00AB0D68"/>
    <w:rsid w:val="00AD3FFC"/>
    <w:rsid w:val="00AD7019"/>
    <w:rsid w:val="00AE1911"/>
    <w:rsid w:val="00B02186"/>
    <w:rsid w:val="00B629BB"/>
    <w:rsid w:val="00BB6707"/>
    <w:rsid w:val="00C753F2"/>
    <w:rsid w:val="00CA3A46"/>
    <w:rsid w:val="00CC51A2"/>
    <w:rsid w:val="00CD61E9"/>
    <w:rsid w:val="00CE1019"/>
    <w:rsid w:val="00CF3353"/>
    <w:rsid w:val="00D02CDE"/>
    <w:rsid w:val="00D36B3B"/>
    <w:rsid w:val="00D6174E"/>
    <w:rsid w:val="00D66CA1"/>
    <w:rsid w:val="00DB7F93"/>
    <w:rsid w:val="00DD789C"/>
    <w:rsid w:val="00DF13BA"/>
    <w:rsid w:val="00DF1DD2"/>
    <w:rsid w:val="00DF5EE0"/>
    <w:rsid w:val="00E01874"/>
    <w:rsid w:val="00E17B53"/>
    <w:rsid w:val="00E40321"/>
    <w:rsid w:val="00E446F0"/>
    <w:rsid w:val="00E56706"/>
    <w:rsid w:val="00E64C50"/>
    <w:rsid w:val="00E85C69"/>
    <w:rsid w:val="00E911D7"/>
    <w:rsid w:val="00EA0106"/>
    <w:rsid w:val="00EC4106"/>
    <w:rsid w:val="00EE599F"/>
    <w:rsid w:val="00F40B2E"/>
    <w:rsid w:val="00F4687D"/>
    <w:rsid w:val="00F66215"/>
    <w:rsid w:val="00F75D3F"/>
    <w:rsid w:val="00F76504"/>
    <w:rsid w:val="00FD29C6"/>
    <w:rsid w:val="00FD4D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qFormat/>
    <w:pPr>
      <w:keepNext/>
      <w:outlineLvl w:val="0"/>
    </w:pPr>
    <w:rPr>
      <w:b/>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4"/>
    </w:rPr>
  </w:style>
  <w:style w:type="paragraph" w:styleId="BodyText">
    <w:name w:val="Body Text"/>
    <w:basedOn w:val="Normal"/>
    <w:rPr>
      <w:b/>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customStyle="1" w:styleId="TableText">
    <w:name w:val="Table Text"/>
    <w:basedOn w:val="Normal"/>
    <w:rPr>
      <w:sz w:val="24"/>
      <w:szCs w:val="24"/>
    </w:rPr>
  </w:style>
  <w:style w:type="paragraph" w:styleId="BalloonText">
    <w:name w:val="Balloon Text"/>
    <w:basedOn w:val="Normal"/>
    <w:semiHidden/>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371479">
      <w:bodyDiv w:val="1"/>
      <w:marLeft w:val="0"/>
      <w:marRight w:val="0"/>
      <w:marTop w:val="0"/>
      <w:marBottom w:val="0"/>
      <w:divBdr>
        <w:top w:val="none" w:sz="0" w:space="0" w:color="auto"/>
        <w:left w:val="none" w:sz="0" w:space="0" w:color="auto"/>
        <w:bottom w:val="none" w:sz="0" w:space="0" w:color="auto"/>
        <w:right w:val="none" w:sz="0" w:space="0" w:color="auto"/>
      </w:divBdr>
      <w:divsChild>
        <w:div w:id="327292886">
          <w:marLeft w:val="547"/>
          <w:marRight w:val="0"/>
          <w:marTop w:val="0"/>
          <w:marBottom w:val="0"/>
          <w:divBdr>
            <w:top w:val="none" w:sz="0" w:space="0" w:color="auto"/>
            <w:left w:val="none" w:sz="0" w:space="0" w:color="auto"/>
            <w:bottom w:val="none" w:sz="0" w:space="0" w:color="auto"/>
            <w:right w:val="none" w:sz="0" w:space="0" w:color="auto"/>
          </w:divBdr>
        </w:div>
      </w:divsChild>
    </w:div>
    <w:div w:id="259146266">
      <w:bodyDiv w:val="1"/>
      <w:marLeft w:val="0"/>
      <w:marRight w:val="0"/>
      <w:marTop w:val="0"/>
      <w:marBottom w:val="0"/>
      <w:divBdr>
        <w:top w:val="none" w:sz="0" w:space="0" w:color="auto"/>
        <w:left w:val="none" w:sz="0" w:space="0" w:color="auto"/>
        <w:bottom w:val="none" w:sz="0" w:space="0" w:color="auto"/>
        <w:right w:val="none" w:sz="0" w:space="0" w:color="auto"/>
      </w:divBdr>
      <w:divsChild>
        <w:div w:id="1456828317">
          <w:marLeft w:val="547"/>
          <w:marRight w:val="0"/>
          <w:marTop w:val="0"/>
          <w:marBottom w:val="0"/>
          <w:divBdr>
            <w:top w:val="none" w:sz="0" w:space="0" w:color="auto"/>
            <w:left w:val="none" w:sz="0" w:space="0" w:color="auto"/>
            <w:bottom w:val="none" w:sz="0" w:space="0" w:color="auto"/>
            <w:right w:val="none" w:sz="0" w:space="0" w:color="auto"/>
          </w:divBdr>
        </w:div>
      </w:divsChild>
    </w:div>
    <w:div w:id="1160148939">
      <w:bodyDiv w:val="1"/>
      <w:marLeft w:val="0"/>
      <w:marRight w:val="0"/>
      <w:marTop w:val="0"/>
      <w:marBottom w:val="0"/>
      <w:divBdr>
        <w:top w:val="none" w:sz="0" w:space="0" w:color="auto"/>
        <w:left w:val="none" w:sz="0" w:space="0" w:color="auto"/>
        <w:bottom w:val="none" w:sz="0" w:space="0" w:color="auto"/>
        <w:right w:val="none" w:sz="0" w:space="0" w:color="auto"/>
      </w:divBdr>
      <w:divsChild>
        <w:div w:id="1002514066">
          <w:marLeft w:val="547"/>
          <w:marRight w:val="0"/>
          <w:marTop w:val="0"/>
          <w:marBottom w:val="0"/>
          <w:divBdr>
            <w:top w:val="none" w:sz="0" w:space="0" w:color="auto"/>
            <w:left w:val="none" w:sz="0" w:space="0" w:color="auto"/>
            <w:bottom w:val="none" w:sz="0" w:space="0" w:color="auto"/>
            <w:right w:val="none" w:sz="0" w:space="0" w:color="auto"/>
          </w:divBdr>
        </w:div>
      </w:divsChild>
    </w:div>
    <w:div w:id="1361973169">
      <w:bodyDiv w:val="1"/>
      <w:marLeft w:val="0"/>
      <w:marRight w:val="0"/>
      <w:marTop w:val="0"/>
      <w:marBottom w:val="0"/>
      <w:divBdr>
        <w:top w:val="none" w:sz="0" w:space="0" w:color="auto"/>
        <w:left w:val="none" w:sz="0" w:space="0" w:color="auto"/>
        <w:bottom w:val="none" w:sz="0" w:space="0" w:color="auto"/>
        <w:right w:val="none" w:sz="0" w:space="0" w:color="auto"/>
      </w:divBdr>
      <w:divsChild>
        <w:div w:id="1963421973">
          <w:marLeft w:val="547"/>
          <w:marRight w:val="0"/>
          <w:marTop w:val="0"/>
          <w:marBottom w:val="0"/>
          <w:divBdr>
            <w:top w:val="none" w:sz="0" w:space="0" w:color="auto"/>
            <w:left w:val="none" w:sz="0" w:space="0" w:color="auto"/>
            <w:bottom w:val="none" w:sz="0" w:space="0" w:color="auto"/>
            <w:right w:val="none" w:sz="0" w:space="0" w:color="auto"/>
          </w:divBdr>
        </w:div>
      </w:divsChild>
    </w:div>
    <w:div w:id="1459302153">
      <w:bodyDiv w:val="1"/>
      <w:marLeft w:val="0"/>
      <w:marRight w:val="0"/>
      <w:marTop w:val="0"/>
      <w:marBottom w:val="0"/>
      <w:divBdr>
        <w:top w:val="none" w:sz="0" w:space="0" w:color="auto"/>
        <w:left w:val="none" w:sz="0" w:space="0" w:color="auto"/>
        <w:bottom w:val="none" w:sz="0" w:space="0" w:color="auto"/>
        <w:right w:val="none" w:sz="0" w:space="0" w:color="auto"/>
      </w:divBdr>
      <w:divsChild>
        <w:div w:id="257059376">
          <w:marLeft w:val="547"/>
          <w:marRight w:val="0"/>
          <w:marTop w:val="0"/>
          <w:marBottom w:val="0"/>
          <w:divBdr>
            <w:top w:val="none" w:sz="0" w:space="0" w:color="auto"/>
            <w:left w:val="none" w:sz="0" w:space="0" w:color="auto"/>
            <w:bottom w:val="none" w:sz="0" w:space="0" w:color="auto"/>
            <w:right w:val="none" w:sz="0" w:space="0" w:color="auto"/>
          </w:divBdr>
        </w:div>
      </w:divsChild>
    </w:div>
    <w:div w:id="1474835341">
      <w:bodyDiv w:val="1"/>
      <w:marLeft w:val="0"/>
      <w:marRight w:val="0"/>
      <w:marTop w:val="0"/>
      <w:marBottom w:val="0"/>
      <w:divBdr>
        <w:top w:val="none" w:sz="0" w:space="0" w:color="auto"/>
        <w:left w:val="none" w:sz="0" w:space="0" w:color="auto"/>
        <w:bottom w:val="none" w:sz="0" w:space="0" w:color="auto"/>
        <w:right w:val="none" w:sz="0" w:space="0" w:color="auto"/>
      </w:divBdr>
      <w:divsChild>
        <w:div w:id="1971788160">
          <w:marLeft w:val="547"/>
          <w:marRight w:val="0"/>
          <w:marTop w:val="0"/>
          <w:marBottom w:val="0"/>
          <w:divBdr>
            <w:top w:val="none" w:sz="0" w:space="0" w:color="auto"/>
            <w:left w:val="none" w:sz="0" w:space="0" w:color="auto"/>
            <w:bottom w:val="none" w:sz="0" w:space="0" w:color="auto"/>
            <w:right w:val="none" w:sz="0" w:space="0" w:color="auto"/>
          </w:divBdr>
        </w:div>
      </w:divsChild>
    </w:div>
    <w:div w:id="1668897306">
      <w:bodyDiv w:val="1"/>
      <w:marLeft w:val="0"/>
      <w:marRight w:val="0"/>
      <w:marTop w:val="0"/>
      <w:marBottom w:val="0"/>
      <w:divBdr>
        <w:top w:val="none" w:sz="0" w:space="0" w:color="auto"/>
        <w:left w:val="none" w:sz="0" w:space="0" w:color="auto"/>
        <w:bottom w:val="none" w:sz="0" w:space="0" w:color="auto"/>
        <w:right w:val="none" w:sz="0" w:space="0" w:color="auto"/>
      </w:divBdr>
      <w:divsChild>
        <w:div w:id="1886864555">
          <w:marLeft w:val="547"/>
          <w:marRight w:val="0"/>
          <w:marTop w:val="0"/>
          <w:marBottom w:val="0"/>
          <w:divBdr>
            <w:top w:val="none" w:sz="0" w:space="0" w:color="auto"/>
            <w:left w:val="none" w:sz="0" w:space="0" w:color="auto"/>
            <w:bottom w:val="none" w:sz="0" w:space="0" w:color="auto"/>
            <w:right w:val="none" w:sz="0" w:space="0" w:color="auto"/>
          </w:divBdr>
        </w:div>
      </w:divsChild>
    </w:div>
    <w:div w:id="2003847336">
      <w:bodyDiv w:val="1"/>
      <w:marLeft w:val="0"/>
      <w:marRight w:val="0"/>
      <w:marTop w:val="0"/>
      <w:marBottom w:val="0"/>
      <w:divBdr>
        <w:top w:val="none" w:sz="0" w:space="0" w:color="auto"/>
        <w:left w:val="none" w:sz="0" w:space="0" w:color="auto"/>
        <w:bottom w:val="none" w:sz="0" w:space="0" w:color="auto"/>
        <w:right w:val="none" w:sz="0" w:space="0" w:color="auto"/>
      </w:divBdr>
      <w:divsChild>
        <w:div w:id="91023285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2768</Words>
  <Characters>15135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ERCOT 2005 Severe Weather Drill</vt:lpstr>
    </vt:vector>
  </TitlesOfParts>
  <Company>HII</Company>
  <LinksUpToDate>false</LinksUpToDate>
  <CharactersWithSpaces>17868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2005 Severe Weather Drill</dc:title>
  <dc:subject/>
  <dc:creator>lmparr</dc:creator>
  <cp:keywords/>
  <dc:description/>
  <cp:lastModifiedBy>Donald House</cp:lastModifiedBy>
  <cp:revision>2</cp:revision>
  <cp:lastPrinted>2008-03-26T17:24:00Z</cp:lastPrinted>
  <dcterms:created xsi:type="dcterms:W3CDTF">2012-04-16T19:09:00Z</dcterms:created>
  <dcterms:modified xsi:type="dcterms:W3CDTF">2012-04-16T19:09:00Z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