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DCAF66" w14:textId="149E8B60" w:rsidR="000F480D" w:rsidRPr="0033212E" w:rsidRDefault="0033212E" w:rsidP="00D53734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8857F6">
        <w:rPr>
          <w:rFonts w:ascii="Arial" w:eastAsia="Times New Roman" w:hAnsi="Arial" w:cs="Arial"/>
          <w:b/>
          <w:bCs/>
          <w:color w:val="3C342B"/>
          <w:sz w:val="28"/>
          <w:szCs w:val="28"/>
        </w:rPr>
        <w:t>5</w:t>
      </w:r>
      <w:r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211905">
        <w:rPr>
          <w:rFonts w:ascii="Arial" w:eastAsia="Times New Roman" w:hAnsi="Arial" w:cs="Arial"/>
          <w:b/>
          <w:bCs/>
          <w:color w:val="3C342B"/>
          <w:sz w:val="28"/>
          <w:szCs w:val="28"/>
        </w:rPr>
        <w:t>Operat</w:t>
      </w:r>
      <w:r w:rsidR="008857F6">
        <w:rPr>
          <w:rFonts w:ascii="Arial" w:eastAsia="Times New Roman" w:hAnsi="Arial" w:cs="Arial"/>
          <w:b/>
          <w:bCs/>
          <w:color w:val="3C342B"/>
          <w:sz w:val="28"/>
          <w:szCs w:val="28"/>
        </w:rPr>
        <w:t>or</w:t>
      </w:r>
      <w:r w:rsidR="00211905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Training Seminar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ANNOUNCEMENT</w:t>
      </w:r>
    </w:p>
    <w:p w14:paraId="13F1AB0F" w14:textId="63FACE2E" w:rsidR="00B13E2E" w:rsidRDefault="008857F6" w:rsidP="00B4589A">
      <w:pPr>
        <w:spacing w:before="225" w:after="225" w:line="240" w:lineRule="auto"/>
        <w:rPr>
          <w:ins w:id="0" w:author="McCarty, Michael" w:date="2014-11-20T16:25:00Z"/>
          <w:rFonts w:ascii="Arial" w:eastAsia="Times New Roman" w:hAnsi="Arial" w:cs="Arial"/>
          <w:b/>
          <w:bCs/>
          <w:color w:val="3C342B"/>
          <w:sz w:val="24"/>
          <w:szCs w:val="24"/>
        </w:rPr>
      </w:pPr>
      <w:r w:rsidRPr="00493F58">
        <w:rPr>
          <w:rFonts w:ascii="Arial" w:eastAsia="Times New Roman" w:hAnsi="Arial" w:cs="Arial"/>
          <w:color w:val="3C342B"/>
          <w:sz w:val="24"/>
          <w:szCs w:val="24"/>
          <w:rPrChange w:id="1" w:author="McCarty, Michael" w:date="2014-11-20T16:25:00Z">
            <w:rPr>
              <w:rFonts w:ascii="Arial" w:eastAsia="Times New Roman" w:hAnsi="Arial" w:cs="Arial"/>
              <w:color w:val="3C342B"/>
            </w:rPr>
          </w:rPrChange>
        </w:rPr>
        <w:t>November 24, 2014</w:t>
      </w:r>
    </w:p>
    <w:p w14:paraId="7BBDCE17" w14:textId="1CA60D00" w:rsidR="00493F58" w:rsidRPr="00493F58" w:rsidDel="00B4589A" w:rsidRDefault="00493F58" w:rsidP="000E031B">
      <w:pPr>
        <w:spacing w:before="225" w:after="225" w:line="240" w:lineRule="auto"/>
        <w:rPr>
          <w:del w:id="2" w:author="McCarty, Michael" w:date="2014-11-20T16:50:00Z"/>
          <w:rFonts w:ascii="Arial" w:eastAsia="Times New Roman" w:hAnsi="Arial" w:cs="Arial"/>
          <w:color w:val="3C342B"/>
          <w:sz w:val="24"/>
          <w:szCs w:val="24"/>
          <w:rPrChange w:id="3" w:author="McCarty, Michael" w:date="2014-11-20T16:25:00Z">
            <w:rPr>
              <w:del w:id="4" w:author="McCarty, Michael" w:date="2014-11-20T16:50:00Z"/>
              <w:rFonts w:ascii="Arial" w:eastAsia="Times New Roman" w:hAnsi="Arial" w:cs="Arial"/>
              <w:color w:val="3C342B"/>
            </w:rPr>
          </w:rPrChange>
        </w:rPr>
      </w:pPr>
    </w:p>
    <w:p w14:paraId="25FEF713" w14:textId="77777777" w:rsidR="00ED51FC" w:rsidRPr="00493F58" w:rsidRDefault="00ED51FC" w:rsidP="00ED51FC">
      <w:pPr>
        <w:spacing w:after="0" w:line="240" w:lineRule="auto"/>
        <w:rPr>
          <w:rFonts w:ascii="Arial" w:eastAsia="Times New Roman" w:hAnsi="Arial" w:cs="Arial"/>
          <w:b/>
          <w:color w:val="595959"/>
          <w:sz w:val="24"/>
          <w:szCs w:val="24"/>
          <w:rPrChange w:id="5" w:author="McCarty, Michael" w:date="2014-11-20T16:29:00Z">
            <w:rPr>
              <w:rFonts w:ascii="Verdana" w:eastAsia="Times New Roman" w:hAnsi="Verdana" w:cs="Arial"/>
              <w:b/>
              <w:color w:val="595959"/>
              <w:u w:val="single"/>
            </w:rPr>
          </w:rPrChange>
        </w:rPr>
      </w:pPr>
      <w:r w:rsidRPr="00493F58">
        <w:rPr>
          <w:rFonts w:ascii="Arial" w:eastAsia="Times New Roman" w:hAnsi="Arial" w:cs="Arial"/>
          <w:b/>
          <w:bCs/>
          <w:color w:val="3C342B"/>
          <w:sz w:val="24"/>
          <w:szCs w:val="24"/>
          <w:rPrChange w:id="6" w:author="McCarty, Michael" w:date="2014-11-20T16:29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R</w:t>
      </w:r>
      <w:r w:rsidRPr="00493F58">
        <w:rPr>
          <w:rFonts w:ascii="Arial" w:eastAsia="Times New Roman" w:hAnsi="Arial" w:cs="Arial"/>
          <w:b/>
          <w:color w:val="595959"/>
          <w:sz w:val="24"/>
          <w:szCs w:val="24"/>
          <w:rPrChange w:id="7" w:author="McCarty, Michael" w:date="2014-11-20T16:29:00Z">
            <w:rPr>
              <w:rFonts w:ascii="Verdana" w:eastAsia="Times New Roman" w:hAnsi="Verdana" w:cs="Arial"/>
              <w:b/>
              <w:color w:val="595959"/>
              <w:u w:val="single"/>
            </w:rPr>
          </w:rPrChange>
        </w:rPr>
        <w:t>EGISTRATION INFORMATION</w:t>
      </w:r>
      <w:del w:id="8" w:author="McCarty, Michael" w:date="2014-11-20T17:02:00Z">
        <w:r w:rsidRPr="00493F58" w:rsidDel="00DB1D01">
          <w:rPr>
            <w:rFonts w:ascii="Arial" w:eastAsia="Times New Roman" w:hAnsi="Arial" w:cs="Arial"/>
            <w:b/>
            <w:color w:val="595959"/>
            <w:sz w:val="24"/>
            <w:szCs w:val="24"/>
            <w:rPrChange w:id="9" w:author="McCarty, Michael" w:date="2014-11-20T16:29:00Z">
              <w:rPr>
                <w:rFonts w:ascii="Verdana" w:eastAsia="Times New Roman" w:hAnsi="Verdana" w:cs="Arial"/>
                <w:b/>
                <w:color w:val="595959"/>
                <w:u w:val="single"/>
              </w:rPr>
            </w:rPrChange>
          </w:rPr>
          <w:delText>/HOW TO REGISTER</w:delText>
        </w:r>
      </w:del>
    </w:p>
    <w:p w14:paraId="41594F05" w14:textId="77777777"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1A3958B9" w14:textId="6A8AAFB9" w:rsidR="00ED51FC" w:rsidRPr="000E031B" w:rsidRDefault="006D4CB0" w:rsidP="00ED51FC">
      <w:pPr>
        <w:spacing w:after="0" w:line="240" w:lineRule="auto"/>
        <w:rPr>
          <w:rFonts w:ascii="Arial" w:eastAsia="Times New Roman" w:hAnsi="Arial" w:cs="Arial"/>
          <w:b/>
          <w:bCs/>
          <w:color w:val="3C342B"/>
          <w:sz w:val="24"/>
        </w:rPr>
      </w:pPr>
      <w:ins w:id="10" w:author="McCarty, Michael" w:date="2014-11-20T15:01:00Z">
        <w:r>
          <w:rPr>
            <w:rFonts w:ascii="Arial" w:eastAsia="Times New Roman" w:hAnsi="Arial" w:cs="Arial"/>
            <w:color w:val="3C342B"/>
            <w:sz w:val="24"/>
          </w:rPr>
          <w:t xml:space="preserve">Online </w:t>
        </w:r>
      </w:ins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Registration for the 2015 ERCOT Operations Training Seminar </w:t>
      </w:r>
      <w:r w:rsidR="00ED51FC" w:rsidRPr="00662DFA">
        <w:rPr>
          <w:rFonts w:ascii="Arial" w:eastAsia="Times New Roman" w:hAnsi="Arial" w:cs="Arial"/>
          <w:color w:val="3C342B"/>
          <w:sz w:val="24"/>
          <w:rPrChange w:id="11" w:author="McCarty, Michael" w:date="2014-11-20T16:25:00Z">
            <w:rPr>
              <w:rFonts w:ascii="Arial" w:eastAsia="Times New Roman" w:hAnsi="Arial" w:cs="Arial"/>
              <w:b/>
              <w:color w:val="3C342B"/>
              <w:sz w:val="24"/>
              <w:highlight w:val="yellow"/>
              <w:u w:val="single"/>
            </w:rPr>
          </w:rPrChange>
        </w:rPr>
        <w:t xml:space="preserve">opens </w:t>
      </w:r>
      <w:del w:id="12" w:author="McCarty, Michael" w:date="2014-11-20T15:31:00Z">
        <w:r w:rsidR="00ED51FC" w:rsidRPr="00493F58" w:rsidDel="003E0C8C">
          <w:rPr>
            <w:rFonts w:ascii="Arial" w:eastAsia="Times New Roman" w:hAnsi="Arial" w:cs="Arial"/>
            <w:color w:val="3C342B"/>
            <w:sz w:val="24"/>
            <w:u w:val="single"/>
            <w:rPrChange w:id="13" w:author="McCarty, Michael" w:date="2014-11-20T16:30:00Z">
              <w:rPr>
                <w:rFonts w:ascii="Arial" w:eastAsia="Times New Roman" w:hAnsi="Arial" w:cs="Arial"/>
                <w:b/>
                <w:color w:val="3C342B"/>
                <w:sz w:val="24"/>
                <w:highlight w:val="yellow"/>
                <w:u w:val="single"/>
              </w:rPr>
            </w:rPrChange>
          </w:rPr>
          <w:delText xml:space="preserve">on </w:delText>
        </w:r>
      </w:del>
      <w:r w:rsidR="00ED51FC" w:rsidRPr="00493F58">
        <w:rPr>
          <w:rFonts w:ascii="Arial" w:eastAsia="Times New Roman" w:hAnsi="Arial" w:cs="Arial"/>
          <w:color w:val="3C342B"/>
          <w:sz w:val="24"/>
          <w:u w:val="single"/>
          <w:rPrChange w:id="14" w:author="McCarty, Michael" w:date="2014-11-20T16:30:00Z">
            <w:rPr>
              <w:rFonts w:ascii="Arial" w:eastAsia="Times New Roman" w:hAnsi="Arial" w:cs="Arial"/>
              <w:b/>
              <w:color w:val="3C342B"/>
              <w:sz w:val="24"/>
              <w:highlight w:val="yellow"/>
              <w:u w:val="single"/>
            </w:rPr>
          </w:rPrChange>
        </w:rPr>
        <w:t>December 1, 2014</w:t>
      </w:r>
      <w:del w:id="15" w:author="McCarty, Michael" w:date="2014-11-20T15:01:00Z">
        <w:r w:rsidR="00ED51FC" w:rsidRPr="00D53734" w:rsidDel="006D4CB0">
          <w:rPr>
            <w:rFonts w:ascii="Arial" w:eastAsia="Times New Roman" w:hAnsi="Arial" w:cs="Arial"/>
            <w:color w:val="3C342B"/>
            <w:sz w:val="24"/>
          </w:rPr>
          <w:delText>.</w:delText>
        </w:r>
      </w:del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  </w:t>
      </w:r>
      <w:del w:id="16" w:author="McCarty, Michael" w:date="2014-11-20T15:01:00Z">
        <w:r w:rsidR="00ED51FC" w:rsidRPr="000E031B" w:rsidDel="006D4CB0">
          <w:rPr>
            <w:rFonts w:ascii="Arial" w:eastAsia="Times New Roman" w:hAnsi="Arial" w:cs="Arial"/>
            <w:color w:val="3C342B"/>
            <w:sz w:val="24"/>
          </w:rPr>
          <w:delText xml:space="preserve">Register </w:delText>
        </w:r>
      </w:del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by clicking on this link:  </w:t>
      </w:r>
      <w:hyperlink r:id="rId12" w:history="1">
        <w:r w:rsidR="00D7737B" w:rsidRPr="000E031B">
          <w:rPr>
            <w:rFonts w:ascii="Arial" w:eastAsia="Times New Roman" w:hAnsi="Arial" w:cs="Arial"/>
            <w:b/>
            <w:bCs/>
            <w:color w:val="0000FF"/>
            <w:sz w:val="24"/>
            <w:u w:val="single"/>
          </w:rPr>
          <w:t>2015 ERCOT Operator Training Seminar</w:t>
        </w:r>
      </w:hyperlink>
    </w:p>
    <w:p w14:paraId="250D65E2" w14:textId="77777777"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0E0A5D2E" w14:textId="03D23BBD" w:rsidR="00ED51FC" w:rsidRPr="00493F58" w:rsidDel="005A7C7A" w:rsidRDefault="005A7C7A">
      <w:pPr>
        <w:numPr>
          <w:ilvl w:val="0"/>
          <w:numId w:val="6"/>
        </w:numPr>
        <w:spacing w:after="0" w:line="240" w:lineRule="auto"/>
        <w:ind w:left="540"/>
        <w:rPr>
          <w:del w:id="17" w:author="McCarty, Michael" w:date="2014-11-20T15:25:00Z"/>
          <w:rFonts w:ascii="Arial" w:eastAsia="Times New Roman" w:hAnsi="Arial" w:cs="Arial"/>
          <w:bCs/>
          <w:color w:val="3C342B"/>
          <w:sz w:val="24"/>
          <w:szCs w:val="24"/>
          <w:rPrChange w:id="18" w:author="McCarty, Michael" w:date="2014-11-20T16:27:00Z">
            <w:rPr>
              <w:del w:id="19" w:author="McCarty, Michael" w:date="2014-11-20T15:25:00Z"/>
              <w:rFonts w:ascii="Arial" w:eastAsia="Times New Roman" w:hAnsi="Arial" w:cs="Arial"/>
              <w:b/>
              <w:bCs/>
              <w:color w:val="3C342B"/>
            </w:rPr>
          </w:rPrChange>
        </w:rPr>
        <w:pPrChange w:id="20" w:author="McCarty, Michael" w:date="2014-11-20T16:58:00Z">
          <w:pPr>
            <w:spacing w:after="0" w:line="240" w:lineRule="auto"/>
          </w:pPr>
        </w:pPrChange>
      </w:pPr>
      <w:ins w:id="21" w:author="McCarty, Michael" w:date="2014-11-20T15:24:00Z">
        <w:r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22" w:author="McCarty, Michael" w:date="2014-11-20T16:27:00Z">
              <w:rPr>
                <w:rFonts w:ascii="Arial" w:eastAsia="Times New Roman" w:hAnsi="Arial" w:cs="Arial"/>
                <w:b/>
                <w:bCs/>
                <w:color w:val="3C342B"/>
              </w:rPr>
            </w:rPrChange>
          </w:rPr>
          <w:t xml:space="preserve">The fee </w:t>
        </w:r>
      </w:ins>
      <w:ins w:id="23" w:author="McCarty, Michael" w:date="2014-11-20T15:26:00Z">
        <w:r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24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t xml:space="preserve">for the seminar </w:t>
        </w:r>
      </w:ins>
      <w:ins w:id="25" w:author="McCarty, Michael" w:date="2014-11-20T15:24:00Z">
        <w:r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26" w:author="McCarty, Michael" w:date="2014-11-20T16:27:00Z">
              <w:rPr>
                <w:rFonts w:ascii="Arial" w:eastAsia="Times New Roman" w:hAnsi="Arial" w:cs="Arial"/>
                <w:b/>
                <w:bCs/>
                <w:color w:val="3C342B"/>
              </w:rPr>
            </w:rPrChange>
          </w:rPr>
          <w:t>is</w:t>
        </w:r>
      </w:ins>
      <w:ins w:id="27" w:author="McCarty, Michael" w:date="2014-11-20T15:27:00Z">
        <w:r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28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t xml:space="preserve"> </w:t>
        </w:r>
      </w:ins>
      <w:ins w:id="29" w:author="McCarty, Michael" w:date="2014-11-20T15:28:00Z"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30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t>$300</w:t>
        </w:r>
      </w:ins>
      <w:ins w:id="31" w:author="McCarty, Michael" w:date="2014-11-20T16:58:00Z">
        <w:r w:rsidR="00D53734">
          <w:rPr>
            <w:rFonts w:ascii="Arial" w:eastAsia="Times New Roman" w:hAnsi="Arial" w:cs="Arial"/>
            <w:bCs/>
            <w:color w:val="3C342B"/>
            <w:sz w:val="24"/>
            <w:szCs w:val="24"/>
          </w:rPr>
          <w:t>.00</w:t>
        </w:r>
      </w:ins>
      <w:del w:id="32" w:author="McCarty, Michael" w:date="2014-11-20T15:25:00Z">
        <w:r w:rsidR="00ED51FC" w:rsidRPr="00493F58" w:rsidDel="005A7C7A">
          <w:rPr>
            <w:rFonts w:ascii="Arial" w:eastAsia="Times New Roman" w:hAnsi="Arial" w:cs="Arial"/>
            <w:bCs/>
            <w:color w:val="3C342B"/>
            <w:sz w:val="24"/>
            <w:szCs w:val="24"/>
            <w:rPrChange w:id="33" w:author="McCarty, Michael" w:date="2014-11-20T16:27:00Z">
              <w:rPr>
                <w:rFonts w:ascii="Arial" w:eastAsia="Times New Roman" w:hAnsi="Arial" w:cs="Arial"/>
                <w:b/>
                <w:bCs/>
                <w:color w:val="3C342B"/>
              </w:rPr>
            </w:rPrChange>
          </w:rPr>
          <w:delText xml:space="preserve">All registration and hotel information is located on the registration link above.  There is a lodging tab that provides links for reservations for each session. </w:delText>
        </w:r>
      </w:del>
    </w:p>
    <w:p w14:paraId="6B1AEE43" w14:textId="2072D262" w:rsidR="00ED51FC" w:rsidRPr="00493F58" w:rsidRDefault="00ED51FC">
      <w:pPr>
        <w:numPr>
          <w:ilvl w:val="0"/>
          <w:numId w:val="6"/>
        </w:numPr>
        <w:spacing w:after="0" w:line="240" w:lineRule="auto"/>
        <w:ind w:left="540"/>
        <w:rPr>
          <w:rFonts w:ascii="Arial" w:hAnsi="Arial" w:cs="Arial"/>
          <w:bCs/>
          <w:color w:val="3C342B"/>
          <w:sz w:val="24"/>
          <w:szCs w:val="24"/>
          <w:u w:val="single"/>
          <w:rPrChange w:id="34" w:author="McCarty, Michael" w:date="2014-11-20T16:27:00Z">
            <w:rPr>
              <w:color w:val="3C342B"/>
              <w:sz w:val="22"/>
              <w:szCs w:val="22"/>
            </w:rPr>
          </w:rPrChange>
        </w:rPr>
        <w:pPrChange w:id="35" w:author="McCarty, Michael" w:date="2014-11-20T16:58:00Z">
          <w:pPr>
            <w:pStyle w:val="ListParagraph"/>
            <w:numPr>
              <w:numId w:val="6"/>
            </w:numPr>
            <w:spacing w:before="0" w:after="0"/>
            <w:ind w:left="720" w:hanging="360"/>
          </w:pPr>
        </w:pPrChange>
      </w:pPr>
      <w:del w:id="36" w:author="McCarty, Michael" w:date="2014-11-20T15:28:00Z">
        <w:r w:rsidRPr="00493F58" w:rsidDel="003E0C8C">
          <w:rPr>
            <w:rFonts w:ascii="Arial" w:eastAsia="Times New Roman" w:hAnsi="Arial" w:cs="Arial"/>
            <w:bCs/>
            <w:color w:val="3C342B"/>
            <w:sz w:val="24"/>
            <w:szCs w:val="24"/>
          </w:rPr>
          <w:delText xml:space="preserve">Registration </w:delText>
        </w:r>
        <w:r w:rsidR="00D7737B" w:rsidRPr="00493F58" w:rsidDel="003E0C8C">
          <w:rPr>
            <w:rFonts w:ascii="Arial" w:eastAsia="Times New Roman" w:hAnsi="Arial" w:cs="Arial"/>
            <w:bCs/>
            <w:color w:val="3C342B"/>
            <w:sz w:val="24"/>
            <w:szCs w:val="24"/>
          </w:rPr>
          <w:delText>Fee</w:delText>
        </w:r>
      </w:del>
      <w:ins w:id="37" w:author="McCarty, Michael" w:date="2014-11-20T15:28:00Z"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38" w:author="McCarty, Michael" w:date="2014-11-20T16:27:00Z">
              <w:rPr>
                <w:rFonts w:ascii="Arial" w:hAnsi="Arial" w:cs="Arial"/>
                <w:bCs/>
                <w:color w:val="3C342B"/>
                <w:u w:val="single"/>
              </w:rPr>
            </w:rPrChange>
          </w:rPr>
          <w:t xml:space="preserve"> </w:t>
        </w:r>
        <w:proofErr w:type="gramStart"/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39" w:author="McCarty, Michael" w:date="2014-11-20T16:27:00Z">
              <w:rPr>
                <w:rFonts w:ascii="Arial" w:hAnsi="Arial" w:cs="Arial"/>
                <w:bCs/>
                <w:color w:val="3C342B"/>
                <w:u w:val="single"/>
              </w:rPr>
            </w:rPrChange>
          </w:rPr>
          <w:t>when</w:t>
        </w:r>
        <w:proofErr w:type="gramEnd"/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40" w:author="McCarty, Michael" w:date="2014-11-20T16:27:00Z">
              <w:rPr>
                <w:rFonts w:ascii="Arial" w:hAnsi="Arial" w:cs="Arial"/>
                <w:bCs/>
                <w:color w:val="3C342B"/>
                <w:u w:val="single"/>
              </w:rPr>
            </w:rPrChange>
          </w:rPr>
          <w:t xml:space="preserve"> registering between</w:t>
        </w:r>
      </w:ins>
      <w:r w:rsidR="00D7737B" w:rsidRPr="00493F5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</w:t>
      </w:r>
      <w:ins w:id="41" w:author="McCarty, Michael" w:date="2014-11-20T15:27:00Z">
        <w:r w:rsidR="005A7C7A" w:rsidRPr="00493F58">
          <w:rPr>
            <w:rFonts w:ascii="Arial" w:eastAsia="Times New Roman" w:hAnsi="Arial" w:cs="Arial"/>
            <w:bCs/>
            <w:color w:val="3C342B"/>
            <w:sz w:val="24"/>
            <w:szCs w:val="24"/>
          </w:rPr>
          <w:t xml:space="preserve"> </w:t>
        </w:r>
      </w:ins>
      <w:r w:rsidRPr="00493F58">
        <w:rPr>
          <w:rFonts w:ascii="Arial" w:eastAsia="Times New Roman" w:hAnsi="Arial" w:cs="Arial"/>
          <w:bCs/>
          <w:color w:val="3C342B"/>
          <w:sz w:val="24"/>
          <w:szCs w:val="24"/>
          <w:rPrChange w:id="42" w:author="McCarty, Michael" w:date="2014-11-20T16:27:00Z">
            <w:rPr>
              <w:rFonts w:ascii="Arial" w:hAnsi="Arial" w:cs="Arial"/>
              <w:color w:val="3C342B"/>
            </w:rPr>
          </w:rPrChange>
        </w:rPr>
        <w:t>December 1 – January 12, 2015</w:t>
      </w:r>
      <w:ins w:id="43" w:author="McCarty, Michael" w:date="2014-11-20T15:28:00Z"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</w:rPr>
          <w:t>.</w:t>
        </w:r>
      </w:ins>
      <w:del w:id="44" w:author="McCarty, Michael" w:date="2014-11-20T15:28:00Z">
        <w:r w:rsidRPr="00493F58" w:rsidDel="003E0C8C">
          <w:rPr>
            <w:rFonts w:ascii="Arial" w:eastAsia="Times New Roman" w:hAnsi="Arial" w:cs="Arial"/>
            <w:bCs/>
            <w:color w:val="3C342B"/>
            <w:sz w:val="24"/>
            <w:szCs w:val="24"/>
            <w:rPrChange w:id="45" w:author="McCarty, Michael" w:date="2014-11-20T16:27:00Z">
              <w:rPr>
                <w:rFonts w:ascii="Arial" w:hAnsi="Arial" w:cs="Arial"/>
                <w:color w:val="3C342B"/>
              </w:rPr>
            </w:rPrChange>
          </w:rPr>
          <w:delText xml:space="preserve"> - $300.00</w:delText>
        </w:r>
      </w:del>
      <w:r w:rsidRPr="00493F58">
        <w:rPr>
          <w:rFonts w:ascii="Arial" w:eastAsia="Times New Roman" w:hAnsi="Arial" w:cs="Arial"/>
          <w:bCs/>
          <w:color w:val="3C342B"/>
          <w:sz w:val="24"/>
          <w:szCs w:val="24"/>
          <w:u w:val="single"/>
          <w:rPrChange w:id="46" w:author="McCarty, Michael" w:date="2014-11-20T16:27:00Z">
            <w:rPr>
              <w:rFonts w:ascii="Arial" w:hAnsi="Arial" w:cs="Arial"/>
              <w:b/>
              <w:bCs/>
              <w:color w:val="3C342B"/>
            </w:rPr>
          </w:rPrChange>
        </w:rPr>
        <w:t xml:space="preserve"> </w:t>
      </w:r>
    </w:p>
    <w:p w14:paraId="0333607A" w14:textId="2A967EC9" w:rsidR="00ED51FC" w:rsidRPr="00493F58" w:rsidRDefault="00ED51FC">
      <w:pPr>
        <w:numPr>
          <w:ilvl w:val="0"/>
          <w:numId w:val="6"/>
        </w:numPr>
        <w:spacing w:after="0" w:line="240" w:lineRule="auto"/>
        <w:ind w:left="540"/>
        <w:rPr>
          <w:rFonts w:ascii="Times New Roman" w:eastAsia="Times New Roman" w:hAnsi="Times New Roman"/>
          <w:color w:val="3C342B"/>
          <w:sz w:val="24"/>
          <w:szCs w:val="24"/>
          <w:rPrChange w:id="47" w:author="McCarty, Michael" w:date="2014-11-20T16:27:00Z">
            <w:rPr>
              <w:rFonts w:ascii="Times New Roman" w:eastAsia="Times New Roman" w:hAnsi="Times New Roman"/>
              <w:color w:val="3C342B"/>
            </w:rPr>
          </w:rPrChange>
        </w:rPr>
        <w:pPrChange w:id="48" w:author="McCarty, Michael" w:date="2014-11-20T16:58:00Z">
          <w:pPr>
            <w:numPr>
              <w:numId w:val="6"/>
            </w:numPr>
            <w:spacing w:after="0" w:line="240" w:lineRule="auto"/>
            <w:ind w:left="720" w:hanging="360"/>
          </w:pPr>
        </w:pPrChange>
      </w:pPr>
      <w:r w:rsidRPr="00493F58">
        <w:rPr>
          <w:rFonts w:ascii="Arial" w:eastAsia="Times New Roman" w:hAnsi="Arial" w:cs="Arial"/>
          <w:bCs/>
          <w:color w:val="3C342B"/>
          <w:sz w:val="24"/>
          <w:szCs w:val="24"/>
          <w:rPrChange w:id="49" w:author="McCarty, Michael" w:date="2014-11-20T16:27:00Z">
            <w:rPr>
              <w:rFonts w:ascii="Arial" w:eastAsia="Times New Roman" w:hAnsi="Arial" w:cs="Arial"/>
              <w:bCs/>
              <w:color w:val="3C342B"/>
              <w:u w:val="single"/>
            </w:rPr>
          </w:rPrChange>
        </w:rPr>
        <w:t xml:space="preserve">Late Registration </w:t>
      </w:r>
      <w:ins w:id="50" w:author="McCarty, Michael" w:date="2014-11-20T15:29:00Z">
        <w:r w:rsidR="003E0C8C" w:rsidRPr="00493F58">
          <w:rPr>
            <w:rFonts w:ascii="Arial" w:eastAsia="Times New Roman" w:hAnsi="Arial" w:cs="Arial"/>
            <w:bCs/>
            <w:color w:val="3C342B"/>
            <w:sz w:val="24"/>
            <w:szCs w:val="24"/>
            <w:rPrChange w:id="51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t xml:space="preserve">after </w:t>
        </w:r>
      </w:ins>
      <w:del w:id="52" w:author="McCarty, Michael" w:date="2014-11-20T15:29:00Z">
        <w:r w:rsidR="00D7737B" w:rsidRPr="00493F58" w:rsidDel="003E0C8C">
          <w:rPr>
            <w:rFonts w:ascii="Arial" w:eastAsia="Times New Roman" w:hAnsi="Arial" w:cs="Arial"/>
            <w:bCs/>
            <w:color w:val="3C342B"/>
            <w:sz w:val="24"/>
            <w:szCs w:val="24"/>
            <w:rPrChange w:id="53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delText xml:space="preserve">Fee </w:delText>
        </w:r>
      </w:del>
      <w:r w:rsidRPr="00493F58">
        <w:rPr>
          <w:rFonts w:ascii="Arial" w:eastAsia="Times New Roman" w:hAnsi="Arial" w:cs="Arial"/>
          <w:color w:val="3C342B"/>
          <w:sz w:val="24"/>
          <w:szCs w:val="24"/>
          <w:rPrChange w:id="54" w:author="McCarty, Michael" w:date="2014-11-20T16:27:00Z">
            <w:rPr>
              <w:rFonts w:ascii="Arial" w:eastAsia="Times New Roman" w:hAnsi="Arial" w:cs="Arial"/>
              <w:color w:val="3C342B"/>
            </w:rPr>
          </w:rPrChange>
        </w:rPr>
        <w:t xml:space="preserve">January 13, 2013 </w:t>
      </w:r>
      <w:del w:id="55" w:author="McCarty, Michael" w:date="2014-11-20T15:29:00Z">
        <w:r w:rsidRPr="00493F58" w:rsidDel="003E0C8C">
          <w:rPr>
            <w:rFonts w:ascii="Arial" w:eastAsia="Times New Roman" w:hAnsi="Arial" w:cs="Arial"/>
            <w:color w:val="3C342B"/>
            <w:sz w:val="24"/>
            <w:szCs w:val="24"/>
            <w:rPrChange w:id="56" w:author="McCarty, Michael" w:date="2014-11-20T16:27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and after </w:delText>
        </w:r>
        <w:r w:rsidRPr="00493F58" w:rsidDel="003E0C8C">
          <w:rPr>
            <w:rFonts w:ascii="Arial" w:eastAsia="Times New Roman" w:hAnsi="Arial" w:cs="Arial"/>
            <w:bCs/>
            <w:color w:val="3C342B"/>
            <w:sz w:val="24"/>
            <w:szCs w:val="24"/>
            <w:rPrChange w:id="57" w:author="McCarty, Michael" w:date="2014-11-20T16:27:00Z">
              <w:rPr>
                <w:rFonts w:ascii="Arial" w:eastAsia="Times New Roman" w:hAnsi="Arial" w:cs="Arial"/>
                <w:bCs/>
                <w:color w:val="3C342B"/>
              </w:rPr>
            </w:rPrChange>
          </w:rPr>
          <w:delText>-</w:delText>
        </w:r>
        <w:r w:rsidRPr="00493F58" w:rsidDel="003E0C8C">
          <w:rPr>
            <w:rFonts w:ascii="Arial" w:eastAsia="Times New Roman" w:hAnsi="Arial" w:cs="Arial"/>
            <w:b/>
            <w:bCs/>
            <w:color w:val="3C342B"/>
            <w:sz w:val="24"/>
            <w:szCs w:val="24"/>
            <w:rPrChange w:id="58" w:author="McCarty, Michael" w:date="2014-11-20T16:27:00Z">
              <w:rPr>
                <w:rFonts w:ascii="Arial" w:eastAsia="Times New Roman" w:hAnsi="Arial" w:cs="Arial"/>
                <w:b/>
                <w:bCs/>
                <w:color w:val="3C342B"/>
              </w:rPr>
            </w:rPrChange>
          </w:rPr>
          <w:delText xml:space="preserve"> $375.00 </w:delText>
        </w:r>
      </w:del>
      <w:ins w:id="59" w:author="McCarty, Michael" w:date="2014-11-20T15:29:00Z">
        <w:r w:rsidR="003E0C8C" w:rsidRPr="00493F58">
          <w:rPr>
            <w:rFonts w:ascii="Arial" w:eastAsia="Times New Roman" w:hAnsi="Arial" w:cs="Arial"/>
            <w:color w:val="3C342B"/>
            <w:sz w:val="24"/>
            <w:szCs w:val="24"/>
            <w:rPrChange w:id="60" w:author="McCarty, Michael" w:date="2014-11-20T16:27:00Z">
              <w:rPr>
                <w:rFonts w:ascii="Arial" w:eastAsia="Times New Roman" w:hAnsi="Arial" w:cs="Arial"/>
                <w:color w:val="3C342B"/>
              </w:rPr>
            </w:rPrChange>
          </w:rPr>
          <w:t xml:space="preserve">is $375.00.  </w:t>
        </w:r>
      </w:ins>
    </w:p>
    <w:p w14:paraId="6508DD98" w14:textId="6633F1BF" w:rsidR="00ED51FC" w:rsidRPr="00493F58" w:rsidDel="00493F58" w:rsidRDefault="00ED51FC">
      <w:pPr>
        <w:spacing w:before="225" w:after="225" w:line="240" w:lineRule="auto"/>
        <w:rPr>
          <w:rFonts w:ascii="Times New Roman" w:eastAsia="Times New Roman" w:hAnsi="Times New Roman"/>
          <w:b/>
          <w:color w:val="3C342B"/>
          <w:sz w:val="24"/>
          <w:szCs w:val="24"/>
          <w:u w:val="single"/>
          <w:rPrChange w:id="61" w:author="McCarty, Michael" w:date="2014-11-20T16:28:00Z">
            <w:rPr>
              <w:rFonts w:ascii="Times New Roman" w:eastAsia="Times New Roman" w:hAnsi="Times New Roman"/>
              <w:b/>
              <w:color w:val="3C342B"/>
              <w:u w:val="single"/>
            </w:rPr>
          </w:rPrChange>
        </w:rPr>
        <w:pPrChange w:id="62" w:author="McCarty, Michael" w:date="2014-11-20T16:28:00Z">
          <w:pPr>
            <w:spacing w:before="225" w:after="225" w:line="240" w:lineRule="auto"/>
            <w:jc w:val="center"/>
          </w:pPr>
        </w:pPrChange>
      </w:pPr>
      <w:moveFromRangeStart w:id="63" w:author="McCarty, Michael" w:date="2014-11-20T16:28:00Z" w:name="move404264211"/>
      <w:moveFrom w:id="64" w:author="McCarty, Michael" w:date="2014-11-20T16:28:00Z">
        <w:r w:rsidRPr="00493F58" w:rsidDel="00493F58">
          <w:rPr>
            <w:rFonts w:ascii="Arial" w:eastAsia="Times New Roman" w:hAnsi="Arial" w:cs="Arial"/>
            <w:b/>
            <w:color w:val="3C342B"/>
            <w:sz w:val="24"/>
            <w:szCs w:val="24"/>
            <w:u w:val="single"/>
            <w:rPrChange w:id="65" w:author="McCarty, Michael" w:date="2014-11-20T16:28:00Z">
              <w:rPr>
                <w:rFonts w:ascii="Arial" w:eastAsia="Times New Roman" w:hAnsi="Arial" w:cs="Arial"/>
                <w:b/>
                <w:color w:val="3C342B"/>
                <w:u w:val="single"/>
              </w:rPr>
            </w:rPrChange>
          </w:rPr>
          <w:t>***Cancellation of registration will not be refunded***</w:t>
        </w:r>
      </w:moveFrom>
    </w:p>
    <w:moveFromRangeEnd w:id="63"/>
    <w:p w14:paraId="17E57835" w14:textId="77777777" w:rsidR="00D245DB" w:rsidRDefault="008857F6">
      <w:pPr>
        <w:spacing w:before="225" w:after="225" w:line="240" w:lineRule="auto"/>
        <w:rPr>
          <w:ins w:id="66" w:author="Anthony, Susan" w:date="2014-11-24T13:37:00Z"/>
          <w:rFonts w:ascii="Arial" w:eastAsia="Times New Roman" w:hAnsi="Arial" w:cs="Arial"/>
          <w:color w:val="3C342B"/>
          <w:sz w:val="24"/>
          <w:szCs w:val="24"/>
        </w:rPr>
        <w:pPrChange w:id="67" w:author="McCarty, Michael" w:date="2014-11-20T16:28:00Z">
          <w:pPr>
            <w:spacing w:before="225" w:after="225" w:line="240" w:lineRule="auto"/>
            <w:jc w:val="center"/>
          </w:pPr>
        </w:pPrChange>
      </w:pPr>
      <w:del w:id="68" w:author="McCarty, Michael" w:date="2014-11-20T16:28:00Z">
        <w:r w:rsidRPr="00493F58" w:rsidDel="00493F58">
          <w:rPr>
            <w:rFonts w:ascii="Arial" w:eastAsia="Times New Roman" w:hAnsi="Arial" w:cs="Arial"/>
            <w:color w:val="3C342B"/>
            <w:sz w:val="24"/>
            <w:szCs w:val="24"/>
            <w:rPrChange w:id="69" w:author="McCarty, Michael" w:date="2014-11-20T16:28:00Z">
              <w:rPr>
                <w:rFonts w:ascii="Arial" w:eastAsia="Times New Roman" w:hAnsi="Arial" w:cs="Arial"/>
                <w:color w:val="3C342B"/>
              </w:rPr>
            </w:rPrChange>
          </w:rPr>
          <w:delText>*</w:delText>
        </w:r>
      </w:del>
      <w:r w:rsidR="000F480D" w:rsidRPr="00493F58">
        <w:rPr>
          <w:rFonts w:ascii="Arial" w:eastAsia="Times New Roman" w:hAnsi="Arial" w:cs="Arial"/>
          <w:color w:val="3C342B"/>
          <w:sz w:val="24"/>
          <w:szCs w:val="24"/>
          <w:rPrChange w:id="70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 xml:space="preserve">Registrations will be accepted on a space-available basis. Accepted registrants will receive a confirmation </w:t>
      </w:r>
      <w:r w:rsidR="00DF44B0" w:rsidRPr="00493F58">
        <w:rPr>
          <w:rFonts w:ascii="Arial" w:eastAsia="Times New Roman" w:hAnsi="Arial" w:cs="Arial"/>
          <w:color w:val="3C342B"/>
          <w:sz w:val="24"/>
          <w:szCs w:val="24"/>
          <w:rPrChange w:id="71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>email</w:t>
      </w:r>
      <w:r w:rsidR="000F480D" w:rsidRPr="00493F58">
        <w:rPr>
          <w:rFonts w:ascii="Arial" w:eastAsia="Times New Roman" w:hAnsi="Arial" w:cs="Arial"/>
          <w:color w:val="3C342B"/>
          <w:sz w:val="24"/>
          <w:szCs w:val="24"/>
          <w:rPrChange w:id="72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 xml:space="preserve"> from </w:t>
      </w:r>
      <w:r w:rsidR="00DF44B0" w:rsidRPr="00493F58">
        <w:rPr>
          <w:rFonts w:ascii="Arial" w:eastAsia="Times New Roman" w:hAnsi="Arial" w:cs="Arial"/>
          <w:color w:val="3C342B"/>
          <w:sz w:val="24"/>
          <w:szCs w:val="24"/>
          <w:rPrChange w:id="73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>Electric Reliability Council of</w:t>
      </w:r>
      <w:r w:rsidR="00E12C10" w:rsidRPr="00493F58">
        <w:rPr>
          <w:rFonts w:ascii="Arial" w:eastAsia="Times New Roman" w:hAnsi="Arial" w:cs="Arial"/>
          <w:color w:val="3C342B"/>
          <w:sz w:val="24"/>
          <w:szCs w:val="24"/>
          <w:rPrChange w:id="74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 xml:space="preserve"> Texas</w:t>
      </w:r>
      <w:r w:rsidR="006022C6" w:rsidRPr="00493F58">
        <w:rPr>
          <w:rFonts w:ascii="Arial" w:eastAsia="Times New Roman" w:hAnsi="Arial" w:cs="Arial"/>
          <w:color w:val="3C342B"/>
          <w:sz w:val="24"/>
          <w:szCs w:val="24"/>
          <w:rPrChange w:id="75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>.</w:t>
      </w:r>
    </w:p>
    <w:p w14:paraId="08C605C1" w14:textId="7C505814" w:rsidR="00493F58" w:rsidRPr="00493F58" w:rsidRDefault="00D245DB">
      <w:pPr>
        <w:spacing w:before="225" w:after="225" w:line="240" w:lineRule="auto"/>
        <w:rPr>
          <w:ins w:id="76" w:author="McCarty, Michael" w:date="2014-11-20T16:28:00Z"/>
          <w:rFonts w:ascii="Arial" w:eastAsia="Times New Roman" w:hAnsi="Arial" w:cs="Arial"/>
          <w:color w:val="3C342B"/>
          <w:sz w:val="24"/>
          <w:szCs w:val="24"/>
          <w:rPrChange w:id="77" w:author="McCarty, Michael" w:date="2014-11-20T16:28:00Z">
            <w:rPr>
              <w:ins w:id="78" w:author="McCarty, Michael" w:date="2014-11-20T16:28:00Z"/>
              <w:rFonts w:ascii="Arial" w:eastAsia="Times New Roman" w:hAnsi="Arial" w:cs="Arial"/>
              <w:color w:val="3C342B"/>
            </w:rPr>
          </w:rPrChange>
        </w:rPr>
        <w:pPrChange w:id="79" w:author="McCarty, Michael" w:date="2014-11-20T16:28:00Z">
          <w:pPr>
            <w:spacing w:before="225" w:after="225" w:line="240" w:lineRule="auto"/>
            <w:jc w:val="center"/>
          </w:pPr>
        </w:pPrChange>
      </w:pPr>
      <w:ins w:id="80" w:author="Anthony, Susan" w:date="2014-11-24T13:38:00Z">
        <w:r>
          <w:rPr>
            <w:rFonts w:ascii="Arial" w:eastAsia="Times New Roman" w:hAnsi="Arial" w:cs="Arial"/>
            <w:color w:val="3C342B"/>
            <w:sz w:val="24"/>
            <w:szCs w:val="24"/>
          </w:rPr>
          <w:t>Online r</w:t>
        </w:r>
        <w:r w:rsidRPr="00D245DB">
          <w:rPr>
            <w:rFonts w:ascii="Arial" w:eastAsia="Times New Roman" w:hAnsi="Arial" w:cs="Arial"/>
            <w:color w:val="3C342B"/>
            <w:sz w:val="24"/>
            <w:szCs w:val="24"/>
          </w:rPr>
          <w:t xml:space="preserve">egistration for the </w:t>
        </w:r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Training </w:t>
        </w:r>
        <w:r w:rsidRPr="00D245DB">
          <w:rPr>
            <w:rFonts w:ascii="Arial" w:eastAsia="Times New Roman" w:hAnsi="Arial" w:cs="Arial"/>
            <w:color w:val="3C342B"/>
            <w:sz w:val="24"/>
            <w:szCs w:val="24"/>
          </w:rPr>
          <w:t xml:space="preserve">Session is </w:t>
        </w:r>
        <w:r w:rsidR="00615067">
          <w:rPr>
            <w:rFonts w:ascii="Arial" w:eastAsia="Times New Roman" w:hAnsi="Arial" w:cs="Arial"/>
            <w:color w:val="3C342B"/>
            <w:sz w:val="24"/>
            <w:szCs w:val="24"/>
          </w:rPr>
          <w:t>re</w:t>
        </w:r>
      </w:ins>
      <w:ins w:id="81" w:author="Anthony, Susan" w:date="2014-11-24T15:03:00Z">
        <w:r w:rsidR="00615067">
          <w:rPr>
            <w:rFonts w:ascii="Arial" w:eastAsia="Times New Roman" w:hAnsi="Arial" w:cs="Arial"/>
            <w:color w:val="3C342B"/>
            <w:sz w:val="24"/>
            <w:szCs w:val="24"/>
          </w:rPr>
          <w:t>commend</w:t>
        </w:r>
      </w:ins>
      <w:bookmarkStart w:id="82" w:name="_GoBack"/>
      <w:bookmarkEnd w:id="82"/>
      <w:ins w:id="83" w:author="Anthony, Susan" w:date="2014-11-24T13:38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ed prior to making </w:t>
        </w:r>
        <w:r w:rsidRPr="00D245DB">
          <w:rPr>
            <w:rFonts w:ascii="Arial" w:eastAsia="Times New Roman" w:hAnsi="Arial" w:cs="Arial"/>
            <w:color w:val="3C342B"/>
            <w:sz w:val="24"/>
            <w:szCs w:val="24"/>
          </w:rPr>
          <w:t xml:space="preserve">hotel </w:t>
        </w:r>
      </w:ins>
      <w:ins w:id="84" w:author="Anthony, Susan" w:date="2014-11-24T13:39:00Z">
        <w:r>
          <w:rPr>
            <w:rFonts w:ascii="Arial" w:eastAsia="Times New Roman" w:hAnsi="Arial" w:cs="Arial"/>
            <w:color w:val="3C342B"/>
            <w:sz w:val="24"/>
            <w:szCs w:val="24"/>
          </w:rPr>
          <w:t>reservations.</w:t>
        </w:r>
      </w:ins>
      <w:r w:rsidR="006022C6" w:rsidRPr="00493F58">
        <w:rPr>
          <w:rFonts w:ascii="Arial" w:eastAsia="Times New Roman" w:hAnsi="Arial" w:cs="Arial"/>
          <w:color w:val="3C342B"/>
          <w:sz w:val="24"/>
          <w:szCs w:val="24"/>
          <w:rPrChange w:id="85" w:author="McCarty, Michael" w:date="2014-11-20T16:28:00Z">
            <w:rPr>
              <w:rFonts w:ascii="Arial" w:eastAsia="Times New Roman" w:hAnsi="Arial" w:cs="Arial"/>
              <w:color w:val="3C342B"/>
            </w:rPr>
          </w:rPrChange>
        </w:rPr>
        <w:t xml:space="preserve">  </w:t>
      </w:r>
    </w:p>
    <w:p w14:paraId="71CE0C98" w14:textId="2FD76B32" w:rsidR="00493F58" w:rsidRPr="008F0979" w:rsidRDefault="00493F58" w:rsidP="00493F58">
      <w:pPr>
        <w:spacing w:before="225" w:after="225" w:line="240" w:lineRule="auto"/>
        <w:jc w:val="center"/>
        <w:rPr>
          <w:ins w:id="86" w:author="McCarty, Michael" w:date="2014-11-20T16:30:00Z"/>
          <w:rFonts w:ascii="Arial" w:eastAsia="Times New Roman" w:hAnsi="Arial" w:cs="Arial"/>
          <w:color w:val="3C342B"/>
          <w:rPrChange w:id="87" w:author="McCarty, Michael" w:date="2014-11-20T17:03:00Z">
            <w:rPr>
              <w:ins w:id="88" w:author="McCarty, Michael" w:date="2014-11-20T16:30:00Z"/>
              <w:rFonts w:ascii="Arial" w:eastAsia="Times New Roman" w:hAnsi="Arial" w:cs="Arial"/>
              <w:b/>
              <w:color w:val="3C342B"/>
              <w:sz w:val="24"/>
              <w:szCs w:val="24"/>
              <w:u w:val="single"/>
            </w:rPr>
          </w:rPrChange>
        </w:rPr>
      </w:pPr>
      <w:moveToRangeStart w:id="89" w:author="McCarty, Michael" w:date="2014-11-20T16:28:00Z" w:name="move404264211"/>
      <w:moveTo w:id="90" w:author="McCarty, Michael" w:date="2014-11-20T16:28:00Z">
        <w:r w:rsidRPr="008F0979">
          <w:rPr>
            <w:rFonts w:ascii="Arial" w:eastAsia="Times New Roman" w:hAnsi="Arial" w:cs="Arial"/>
            <w:color w:val="3C342B"/>
            <w:rPrChange w:id="91" w:author="McCarty, Michael" w:date="2014-11-20T17:03:00Z">
              <w:rPr>
                <w:rFonts w:ascii="Arial" w:eastAsia="Times New Roman" w:hAnsi="Arial" w:cs="Arial"/>
                <w:b/>
                <w:color w:val="3C342B"/>
                <w:sz w:val="24"/>
                <w:szCs w:val="24"/>
                <w:u w:val="single"/>
              </w:rPr>
            </w:rPrChange>
          </w:rPr>
          <w:t>***Cancellation of registration will not be refunded***</w:t>
        </w:r>
      </w:moveTo>
    </w:p>
    <w:p w14:paraId="185A6B71" w14:textId="294D7252" w:rsidR="00493F58" w:rsidRPr="002336C6" w:rsidDel="00B4589A" w:rsidRDefault="00493F58" w:rsidP="00493F58">
      <w:pPr>
        <w:spacing w:before="225" w:after="225" w:line="240" w:lineRule="auto"/>
        <w:jc w:val="center"/>
        <w:rPr>
          <w:del w:id="92" w:author="McCarty, Michael" w:date="2014-11-20T16:50:00Z"/>
          <w:rFonts w:ascii="Times New Roman" w:eastAsia="Times New Roman" w:hAnsi="Times New Roman"/>
          <w:b/>
          <w:color w:val="3C342B"/>
          <w:sz w:val="24"/>
          <w:szCs w:val="24"/>
          <w:u w:val="single"/>
        </w:rPr>
      </w:pPr>
    </w:p>
    <w:moveToRangeEnd w:id="89"/>
    <w:p w14:paraId="4699296C" w14:textId="0202FC87" w:rsidR="000F480D" w:rsidRPr="00493F58" w:rsidRDefault="00493F58">
      <w:pPr>
        <w:spacing w:after="0" w:line="240" w:lineRule="auto"/>
        <w:rPr>
          <w:rFonts w:ascii="Arial" w:eastAsia="Times New Roman" w:hAnsi="Arial" w:cs="Arial"/>
          <w:b/>
          <w:color w:val="3C342B"/>
          <w:sz w:val="24"/>
          <w:szCs w:val="24"/>
          <w:rPrChange w:id="93" w:author="McCarty, Michael" w:date="2014-11-20T16:29:00Z">
            <w:rPr>
              <w:rFonts w:ascii="Times New Roman" w:eastAsia="Times New Roman" w:hAnsi="Times New Roman"/>
              <w:b/>
              <w:color w:val="3C342B"/>
            </w:rPr>
          </w:rPrChange>
        </w:rPr>
        <w:pPrChange w:id="94" w:author="McCarty, Michael" w:date="2014-11-20T16:29:00Z">
          <w:pPr>
            <w:spacing w:before="225" w:after="225" w:line="240" w:lineRule="auto"/>
          </w:pPr>
        </w:pPrChange>
      </w:pPr>
      <w:ins w:id="95" w:author="McCarty, Michael" w:date="2014-11-20T16:29:00Z">
        <w:r w:rsidRPr="00D53734">
          <w:rPr>
            <w:rFonts w:ascii="Arial" w:eastAsia="Times New Roman" w:hAnsi="Arial" w:cs="Arial"/>
            <w:b/>
            <w:bCs/>
            <w:color w:val="3C342B"/>
            <w:sz w:val="24"/>
            <w:szCs w:val="24"/>
          </w:rPr>
          <w:t>HOTEL RESERVATION</w:t>
        </w:r>
        <w:r w:rsidRPr="00D245DB">
          <w:rPr>
            <w:rFonts w:ascii="Arial" w:eastAsia="Times New Roman" w:hAnsi="Arial" w:cs="Arial"/>
            <w:b/>
            <w:bCs/>
            <w:color w:val="3C342B"/>
            <w:sz w:val="24"/>
            <w:szCs w:val="24"/>
          </w:rPr>
          <w:t>S</w:t>
        </w:r>
      </w:ins>
    </w:p>
    <w:p w14:paraId="45924B2A" w14:textId="77777777" w:rsidR="00493F58" w:rsidRDefault="00493F58" w:rsidP="008857F6">
      <w:pPr>
        <w:spacing w:after="0" w:line="240" w:lineRule="auto"/>
        <w:rPr>
          <w:ins w:id="96" w:author="McCarty, Michael" w:date="2014-11-20T16:30:00Z"/>
          <w:rFonts w:ascii="Verdana" w:eastAsia="Times New Roman" w:hAnsi="Verdana" w:cs="Arial"/>
          <w:b/>
          <w:color w:val="595959"/>
          <w:sz w:val="20"/>
        </w:rPr>
      </w:pPr>
    </w:p>
    <w:p w14:paraId="3CDE1D1D" w14:textId="23ACEA91" w:rsidR="00811BF7" w:rsidRPr="00493F58" w:rsidDel="00493F58" w:rsidRDefault="00811BF7" w:rsidP="00811BF7">
      <w:pPr>
        <w:spacing w:after="0" w:line="240" w:lineRule="auto"/>
        <w:rPr>
          <w:del w:id="97" w:author="McCarty, Michael" w:date="2014-11-20T16:29:00Z"/>
          <w:rFonts w:ascii="Arial" w:eastAsia="Times New Roman" w:hAnsi="Arial" w:cs="Arial"/>
          <w:b/>
          <w:color w:val="595959"/>
          <w:sz w:val="24"/>
          <w:szCs w:val="24"/>
          <w:rPrChange w:id="98" w:author="McCarty, Michael" w:date="2014-11-20T16:31:00Z">
            <w:rPr>
              <w:del w:id="99" w:author="McCarty, Michael" w:date="2014-11-20T16:29:00Z"/>
              <w:rFonts w:ascii="Verdana" w:eastAsia="Times New Roman" w:hAnsi="Verdana" w:cs="Arial"/>
              <w:b/>
              <w:color w:val="595959"/>
              <w:sz w:val="20"/>
            </w:rPr>
          </w:rPrChange>
        </w:rPr>
      </w:pPr>
      <w:del w:id="100" w:author="McCarty, Michael" w:date="2014-11-20T16:29:00Z">
        <w:r w:rsidRPr="00493F58" w:rsidDel="00493F58">
          <w:rPr>
            <w:rFonts w:ascii="Arial" w:eastAsia="Times New Roman" w:hAnsi="Arial" w:cs="Arial"/>
            <w:b/>
            <w:color w:val="595959"/>
            <w:sz w:val="24"/>
            <w:szCs w:val="24"/>
            <w:rPrChange w:id="101" w:author="McCarty, Michael" w:date="2014-11-20T16:31:00Z">
              <w:rPr>
                <w:rFonts w:ascii="Verdana" w:eastAsia="Times New Roman" w:hAnsi="Verdana" w:cs="Arial"/>
                <w:b/>
                <w:color w:val="595959"/>
                <w:sz w:val="20"/>
              </w:rPr>
            </w:rPrChange>
          </w:rPr>
          <w:delText>*HOTEL INFO*    </w:delText>
        </w:r>
      </w:del>
    </w:p>
    <w:p w14:paraId="3791C076" w14:textId="45778BBC" w:rsidR="000B3BEF" w:rsidRPr="00493F58" w:rsidRDefault="008857F6" w:rsidP="008857F6">
      <w:pPr>
        <w:spacing w:after="0" w:line="240" w:lineRule="auto"/>
        <w:rPr>
          <w:rFonts w:ascii="Arial" w:eastAsia="Times New Roman" w:hAnsi="Arial" w:cs="Arial"/>
          <w:sz w:val="24"/>
          <w:szCs w:val="24"/>
          <w:rPrChange w:id="102" w:author="McCarty, Michael" w:date="2014-11-20T16:31:00Z">
            <w:rPr>
              <w:rFonts w:ascii="Arial" w:eastAsia="Times New Roman" w:hAnsi="Arial" w:cs="Arial"/>
            </w:rPr>
          </w:rPrChange>
        </w:rPr>
      </w:pPr>
      <w:r w:rsidRPr="00493F58">
        <w:rPr>
          <w:rFonts w:ascii="Arial" w:eastAsia="Times New Roman" w:hAnsi="Arial" w:cs="Arial"/>
          <w:sz w:val="24"/>
          <w:szCs w:val="24"/>
          <w:rPrChange w:id="103" w:author="McCarty, Michael" w:date="2014-11-20T16:31:00Z">
            <w:rPr>
              <w:rFonts w:ascii="Arial" w:eastAsia="Times New Roman" w:hAnsi="Arial" w:cs="Arial"/>
            </w:rPr>
          </w:rPrChange>
        </w:rPr>
        <w:t>The 2015 ERCOT Operator Training Seminar</w:t>
      </w:r>
      <w:r w:rsidR="00771752" w:rsidRPr="00493F58">
        <w:rPr>
          <w:rFonts w:ascii="Arial" w:eastAsia="Times New Roman" w:hAnsi="Arial" w:cs="Arial"/>
          <w:sz w:val="24"/>
          <w:szCs w:val="24"/>
          <w:rPrChange w:id="104" w:author="McCarty, Michael" w:date="2014-11-20T16:31:00Z">
            <w:rPr>
              <w:rFonts w:ascii="Arial" w:eastAsia="Times New Roman" w:hAnsi="Arial" w:cs="Arial"/>
            </w:rPr>
          </w:rPrChange>
        </w:rPr>
        <w:t xml:space="preserve"> </w:t>
      </w:r>
      <w:r w:rsidR="000F480D" w:rsidRPr="00493F58">
        <w:rPr>
          <w:rFonts w:ascii="Arial" w:eastAsia="Times New Roman" w:hAnsi="Arial" w:cs="Arial"/>
          <w:sz w:val="24"/>
          <w:szCs w:val="24"/>
          <w:rPrChange w:id="105" w:author="McCarty, Michael" w:date="2014-11-20T16:31:00Z">
            <w:rPr>
              <w:rFonts w:ascii="Arial" w:eastAsia="Times New Roman" w:hAnsi="Arial" w:cs="Arial"/>
            </w:rPr>
          </w:rPrChange>
        </w:rPr>
        <w:t xml:space="preserve">will be held </w:t>
      </w:r>
      <w:r w:rsidR="00206222" w:rsidRPr="00493F58">
        <w:rPr>
          <w:rFonts w:ascii="Arial" w:eastAsia="Times New Roman" w:hAnsi="Arial" w:cs="Arial"/>
          <w:sz w:val="24"/>
          <w:szCs w:val="24"/>
          <w:rPrChange w:id="106" w:author="McCarty, Michael" w:date="2014-11-20T16:31:00Z">
            <w:rPr>
              <w:rFonts w:ascii="Arial" w:eastAsia="Times New Roman" w:hAnsi="Arial" w:cs="Arial"/>
            </w:rPr>
          </w:rPrChange>
        </w:rPr>
        <w:t xml:space="preserve">at the </w:t>
      </w:r>
      <w:r w:rsidRPr="00493F58">
        <w:rPr>
          <w:rFonts w:ascii="Arial" w:eastAsia="Times New Roman" w:hAnsi="Arial" w:cs="Arial"/>
          <w:sz w:val="24"/>
          <w:szCs w:val="24"/>
          <w:rPrChange w:id="107" w:author="McCarty, Michael" w:date="2014-11-20T16:31:00Z">
            <w:rPr>
              <w:rFonts w:ascii="Arial" w:eastAsia="Times New Roman" w:hAnsi="Arial" w:cs="Arial"/>
            </w:rPr>
          </w:rPrChange>
        </w:rPr>
        <w:t>Lakeway Resort &amp; Spa</w:t>
      </w:r>
      <w:r w:rsidR="00206222" w:rsidRPr="00493F58">
        <w:rPr>
          <w:rFonts w:ascii="Arial" w:eastAsia="Times New Roman" w:hAnsi="Arial" w:cs="Arial"/>
          <w:sz w:val="24"/>
          <w:szCs w:val="24"/>
          <w:rPrChange w:id="108" w:author="McCarty, Michael" w:date="2014-11-20T16:31:00Z">
            <w:rPr>
              <w:rFonts w:ascii="Arial" w:eastAsia="Times New Roman" w:hAnsi="Arial" w:cs="Arial"/>
            </w:rPr>
          </w:rPrChange>
        </w:rPr>
        <w:t xml:space="preserve"> – Austin, TX</w:t>
      </w:r>
      <w:r w:rsidR="000F480D" w:rsidRPr="00493F58">
        <w:rPr>
          <w:rFonts w:ascii="Arial" w:eastAsia="Times New Roman" w:hAnsi="Arial" w:cs="Arial"/>
          <w:sz w:val="24"/>
          <w:szCs w:val="24"/>
          <w:rPrChange w:id="109" w:author="McCarty, Michael" w:date="2014-11-20T16:31:00Z">
            <w:rPr>
              <w:rFonts w:ascii="Arial" w:eastAsia="Times New Roman" w:hAnsi="Arial" w:cs="Arial"/>
            </w:rPr>
          </w:rPrChange>
        </w:rPr>
        <w:t xml:space="preserve">. </w:t>
      </w:r>
      <w:r w:rsidR="000B3BEF" w:rsidRPr="00493F58">
        <w:rPr>
          <w:rFonts w:ascii="Arial" w:eastAsia="Times New Roman" w:hAnsi="Arial" w:cs="Arial"/>
          <w:sz w:val="24"/>
          <w:szCs w:val="24"/>
          <w:rPrChange w:id="110" w:author="McCarty, Michael" w:date="2014-11-20T16:31:00Z">
            <w:rPr>
              <w:rFonts w:ascii="Arial" w:eastAsia="Times New Roman" w:hAnsi="Arial" w:cs="Arial"/>
            </w:rPr>
          </w:rPrChange>
        </w:rPr>
        <w:t xml:space="preserve">They are located at </w:t>
      </w:r>
      <w:r w:rsidRPr="00493F58">
        <w:rPr>
          <w:rFonts w:ascii="Arial" w:eastAsia="Times New Roman" w:hAnsi="Arial" w:cs="Arial"/>
          <w:sz w:val="24"/>
          <w:szCs w:val="24"/>
          <w:rPrChange w:id="111" w:author="McCarty, Michael" w:date="2014-11-20T16:31:00Z">
            <w:rPr>
              <w:rFonts w:ascii="Arial" w:eastAsia="Times New Roman" w:hAnsi="Arial" w:cs="Arial"/>
            </w:rPr>
          </w:rPrChange>
        </w:rPr>
        <w:t xml:space="preserve">101 Lakeway Drive, </w:t>
      </w:r>
      <w:r w:rsidR="000B3BEF" w:rsidRPr="00493F58">
        <w:rPr>
          <w:rFonts w:ascii="Arial" w:eastAsia="Times New Roman" w:hAnsi="Arial" w:cs="Arial"/>
          <w:sz w:val="24"/>
          <w:szCs w:val="24"/>
          <w:rPrChange w:id="112" w:author="McCarty, Michael" w:date="2014-11-20T16:31:00Z">
            <w:rPr>
              <w:rFonts w:ascii="Arial" w:eastAsia="Times New Roman" w:hAnsi="Arial" w:cs="Arial"/>
            </w:rPr>
          </w:rPrChange>
        </w:rPr>
        <w:t>Austin, Texas 787</w:t>
      </w:r>
      <w:r w:rsidRPr="00493F58">
        <w:rPr>
          <w:rFonts w:ascii="Arial" w:eastAsia="Times New Roman" w:hAnsi="Arial" w:cs="Arial"/>
          <w:sz w:val="24"/>
          <w:szCs w:val="24"/>
          <w:rPrChange w:id="113" w:author="McCarty, Michael" w:date="2014-11-20T16:31:00Z">
            <w:rPr>
              <w:rFonts w:ascii="Arial" w:eastAsia="Times New Roman" w:hAnsi="Arial" w:cs="Arial"/>
            </w:rPr>
          </w:rPrChange>
        </w:rPr>
        <w:t>3</w:t>
      </w:r>
      <w:r w:rsidR="000B3BEF" w:rsidRPr="00493F58">
        <w:rPr>
          <w:rFonts w:ascii="Arial" w:eastAsia="Times New Roman" w:hAnsi="Arial" w:cs="Arial"/>
          <w:sz w:val="24"/>
          <w:szCs w:val="24"/>
          <w:rPrChange w:id="114" w:author="McCarty, Michael" w:date="2014-11-20T16:31:00Z">
            <w:rPr>
              <w:rFonts w:ascii="Arial" w:eastAsia="Times New Roman" w:hAnsi="Arial" w:cs="Arial"/>
            </w:rPr>
          </w:rPrChange>
        </w:rPr>
        <w:t>4</w:t>
      </w:r>
      <w:ins w:id="115" w:author="McCarty, Michael" w:date="2014-11-20T16:31:00Z">
        <w:r w:rsidR="00493F58">
          <w:rPr>
            <w:rFonts w:ascii="Arial" w:eastAsia="Times New Roman" w:hAnsi="Arial" w:cs="Arial"/>
            <w:sz w:val="24"/>
            <w:szCs w:val="24"/>
          </w:rPr>
          <w:t xml:space="preserve">.  </w:t>
        </w:r>
      </w:ins>
      <w:ins w:id="116" w:author="McCarty, Michael" w:date="2014-11-20T16:32:00Z">
        <w:r w:rsidR="00493F58">
          <w:rPr>
            <w:rFonts w:ascii="Arial" w:eastAsia="Times New Roman" w:hAnsi="Arial" w:cs="Arial"/>
            <w:sz w:val="24"/>
            <w:szCs w:val="24"/>
          </w:rPr>
          <w:t xml:space="preserve">Phone: </w:t>
        </w:r>
      </w:ins>
      <w:del w:id="117" w:author="McCarty, Michael" w:date="2014-11-20T16:32:00Z">
        <w:r w:rsidR="00ED51FC" w:rsidRPr="00493F58" w:rsidDel="00493F58">
          <w:rPr>
            <w:rFonts w:ascii="Arial" w:eastAsia="Times New Roman" w:hAnsi="Arial" w:cs="Arial"/>
            <w:sz w:val="24"/>
            <w:szCs w:val="24"/>
            <w:rPrChange w:id="118" w:author="McCarty, Michael" w:date="2014-11-20T16:31:00Z">
              <w:rPr>
                <w:rFonts w:ascii="Arial" w:eastAsia="Times New Roman" w:hAnsi="Arial" w:cs="Arial"/>
              </w:rPr>
            </w:rPrChange>
          </w:rPr>
          <w:delText xml:space="preserve">   *</w:delText>
        </w:r>
      </w:del>
      <w:r w:rsidR="00ED51FC" w:rsidRPr="00493F58">
        <w:rPr>
          <w:rFonts w:ascii="Arial" w:eastAsia="Times New Roman" w:hAnsi="Arial" w:cs="Arial"/>
          <w:sz w:val="24"/>
          <w:szCs w:val="24"/>
          <w:rPrChange w:id="119" w:author="McCarty, Michael" w:date="2014-11-20T16:31:00Z">
            <w:rPr>
              <w:rFonts w:ascii="Arial" w:eastAsia="Times New Roman" w:hAnsi="Arial" w:cs="Arial"/>
            </w:rPr>
          </w:rPrChange>
        </w:rPr>
        <w:t>512-261-6600</w:t>
      </w:r>
    </w:p>
    <w:p w14:paraId="2A299313" w14:textId="77777777" w:rsidR="00493F58" w:rsidRDefault="00493F58" w:rsidP="000F480D">
      <w:pPr>
        <w:spacing w:after="0" w:line="240" w:lineRule="auto"/>
        <w:rPr>
          <w:ins w:id="120" w:author="McCarty, Michael" w:date="2014-11-20T16:31:00Z"/>
          <w:rFonts w:ascii="Arial" w:eastAsia="Times New Roman" w:hAnsi="Arial" w:cs="Arial"/>
          <w:color w:val="3C342B"/>
          <w:sz w:val="24"/>
          <w:szCs w:val="24"/>
        </w:rPr>
      </w:pPr>
    </w:p>
    <w:p w14:paraId="0CC4D6DA" w14:textId="39C75CA7" w:rsidR="0064128D" w:rsidRDefault="0064128D" w:rsidP="000F480D">
      <w:pPr>
        <w:spacing w:after="0" w:line="240" w:lineRule="auto"/>
        <w:rPr>
          <w:ins w:id="121" w:author="McCarty, Michael" w:date="2014-11-20T16:38:00Z"/>
          <w:rFonts w:ascii="Arial" w:eastAsia="Times New Roman" w:hAnsi="Arial" w:cs="Arial"/>
          <w:color w:val="3C342B"/>
          <w:sz w:val="24"/>
          <w:szCs w:val="24"/>
        </w:rPr>
      </w:pPr>
      <w:ins w:id="122" w:author="McCarty, Michael" w:date="2014-11-20T16:38:00Z">
        <w:r>
          <w:rPr>
            <w:rFonts w:ascii="Arial" w:eastAsia="Times New Roman" w:hAnsi="Arial" w:cs="Arial"/>
            <w:color w:val="3C342B"/>
            <w:sz w:val="24"/>
            <w:szCs w:val="24"/>
          </w:rPr>
          <w:t>A c</w:t>
        </w:r>
      </w:ins>
      <w:ins w:id="123" w:author="McCarty, Michael" w:date="2014-11-20T16:37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hoice of </w:t>
        </w:r>
      </w:ins>
      <w:ins w:id="124" w:author="McCarty, Michael" w:date="2014-11-20T16:40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either </w:t>
        </w:r>
      </w:ins>
      <w:ins w:id="125" w:author="McCarty, Michael" w:date="2014-11-20T16:37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a </w:t>
        </w:r>
        <w:r w:rsidRPr="0064128D">
          <w:rPr>
            <w:rFonts w:ascii="Arial" w:eastAsia="Times New Roman" w:hAnsi="Arial" w:cs="Arial"/>
            <w:color w:val="3C342B"/>
            <w:sz w:val="24"/>
            <w:szCs w:val="24"/>
            <w:u w:val="single"/>
            <w:rPrChange w:id="126" w:author="McCarty, Michael" w:date="2014-11-20T16:40:00Z">
              <w:rPr>
                <w:rFonts w:ascii="Arial" w:eastAsia="Times New Roman" w:hAnsi="Arial" w:cs="Arial"/>
                <w:color w:val="3C342B"/>
                <w:sz w:val="24"/>
                <w:szCs w:val="24"/>
              </w:rPr>
            </w:rPrChange>
          </w:rPr>
          <w:t>Lakeview King with Balcony</w:t>
        </w:r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 or </w:t>
        </w:r>
      </w:ins>
      <w:ins w:id="127" w:author="McCarty, Michael" w:date="2014-11-20T16:40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a </w:t>
        </w:r>
      </w:ins>
      <w:ins w:id="128" w:author="McCarty, Michael" w:date="2014-11-20T16:37:00Z">
        <w:r w:rsidRPr="0064128D">
          <w:rPr>
            <w:rFonts w:ascii="Arial" w:eastAsia="Times New Roman" w:hAnsi="Arial" w:cs="Arial"/>
            <w:color w:val="3C342B"/>
            <w:sz w:val="24"/>
            <w:szCs w:val="24"/>
            <w:u w:val="single"/>
            <w:rPrChange w:id="129" w:author="McCarty, Michael" w:date="2014-11-20T16:40:00Z">
              <w:rPr>
                <w:rFonts w:ascii="Arial" w:eastAsia="Times New Roman" w:hAnsi="Arial" w:cs="Arial"/>
                <w:color w:val="3C342B"/>
                <w:sz w:val="24"/>
                <w:szCs w:val="24"/>
              </w:rPr>
            </w:rPrChange>
          </w:rPr>
          <w:t>Lakeview Two Queens with Balcon</w:t>
        </w:r>
      </w:ins>
      <w:ins w:id="130" w:author="McCarty, Michael" w:date="2014-11-20T16:38:00Z">
        <w:r w:rsidRPr="0064128D">
          <w:rPr>
            <w:rFonts w:ascii="Arial" w:eastAsia="Times New Roman" w:hAnsi="Arial" w:cs="Arial"/>
            <w:color w:val="3C342B"/>
            <w:sz w:val="24"/>
            <w:szCs w:val="24"/>
            <w:u w:val="single"/>
            <w:rPrChange w:id="131" w:author="McCarty, Michael" w:date="2014-11-20T16:40:00Z">
              <w:rPr>
                <w:rFonts w:ascii="Arial" w:eastAsia="Times New Roman" w:hAnsi="Arial" w:cs="Arial"/>
                <w:color w:val="3C342B"/>
                <w:sz w:val="24"/>
                <w:szCs w:val="24"/>
              </w:rPr>
            </w:rPrChange>
          </w:rPr>
          <w:t>y</w:t>
        </w:r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 </w:t>
        </w:r>
      </w:ins>
      <w:del w:id="132" w:author="McCarty, Michael" w:date="2014-11-20T16:37:00Z">
        <w:r w:rsidR="001852E8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33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Th</w:delText>
        </w:r>
        <w:r w:rsidR="000945A8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34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e following </w:delText>
        </w:r>
      </w:del>
      <w:del w:id="135" w:author="McCarty, Michael" w:date="2014-11-20T16:47:00Z">
        <w:r w:rsidR="000945A8" w:rsidRPr="00493F58" w:rsidDel="00B4589A">
          <w:rPr>
            <w:rFonts w:ascii="Arial" w:eastAsia="Times New Roman" w:hAnsi="Arial" w:cs="Arial"/>
            <w:color w:val="3C342B"/>
            <w:sz w:val="24"/>
            <w:szCs w:val="24"/>
            <w:rPrChange w:id="136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are</w:delText>
        </w:r>
      </w:del>
      <w:ins w:id="137" w:author="McCarty, Michael" w:date="2014-11-20T16:47:00Z">
        <w:r w:rsidR="00B4589A">
          <w:rPr>
            <w:rFonts w:ascii="Arial" w:eastAsia="Times New Roman" w:hAnsi="Arial" w:cs="Arial"/>
            <w:color w:val="3C342B"/>
            <w:sz w:val="24"/>
            <w:szCs w:val="24"/>
          </w:rPr>
          <w:t>is</w:t>
        </w:r>
      </w:ins>
      <w:r w:rsidR="000945A8" w:rsidRPr="00493F58">
        <w:rPr>
          <w:rFonts w:ascii="Arial" w:eastAsia="Times New Roman" w:hAnsi="Arial" w:cs="Arial"/>
          <w:color w:val="3C342B"/>
          <w:sz w:val="24"/>
          <w:szCs w:val="24"/>
          <w:rPrChange w:id="138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 the </w:t>
      </w:r>
      <w:r w:rsidR="001852E8" w:rsidRPr="00493F58">
        <w:rPr>
          <w:rFonts w:ascii="Arial" w:eastAsia="Times New Roman" w:hAnsi="Arial" w:cs="Arial"/>
          <w:color w:val="3C342B"/>
          <w:sz w:val="24"/>
          <w:szCs w:val="24"/>
          <w:rPrChange w:id="139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>overnight accommodations with ERCOT rate</w:t>
      </w:r>
      <w:ins w:id="140" w:author="McCarty, Michael" w:date="2014-11-20T16:39:00Z">
        <w:r>
          <w:rPr>
            <w:rFonts w:ascii="Arial" w:eastAsia="Times New Roman" w:hAnsi="Arial" w:cs="Arial"/>
            <w:color w:val="3C342B"/>
            <w:sz w:val="24"/>
            <w:szCs w:val="24"/>
          </w:rPr>
          <w:t>s</w:t>
        </w:r>
      </w:ins>
      <w:ins w:id="141" w:author="McCarty, Michael" w:date="2014-11-20T16:38:00Z">
        <w:r>
          <w:rPr>
            <w:rFonts w:ascii="Arial" w:eastAsia="Times New Roman" w:hAnsi="Arial" w:cs="Arial"/>
            <w:color w:val="3C342B"/>
            <w:sz w:val="24"/>
            <w:szCs w:val="24"/>
          </w:rPr>
          <w:t xml:space="preserve"> of $119/night</w:t>
        </w:r>
      </w:ins>
      <w:del w:id="142" w:author="McCarty, Michael" w:date="2014-11-20T16:38:00Z">
        <w:r w:rsidR="001852E8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43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s</w:delText>
        </w:r>
      </w:del>
      <w:r w:rsidR="001852E8" w:rsidRPr="00493F58">
        <w:rPr>
          <w:rFonts w:ascii="Arial" w:eastAsia="Times New Roman" w:hAnsi="Arial" w:cs="Arial"/>
          <w:color w:val="3C342B"/>
          <w:sz w:val="24"/>
          <w:szCs w:val="24"/>
          <w:rPrChange w:id="144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 for your convenience. </w:t>
      </w:r>
      <w:r w:rsidR="00ED51FC" w:rsidRPr="00493F58">
        <w:rPr>
          <w:rFonts w:ascii="Arial" w:eastAsia="Times New Roman" w:hAnsi="Arial" w:cs="Arial"/>
          <w:color w:val="3C342B"/>
          <w:sz w:val="24"/>
          <w:szCs w:val="24"/>
          <w:rPrChange w:id="145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 </w:t>
      </w:r>
      <w:ins w:id="146" w:author="McCarty, Michael" w:date="2014-11-20T16:52:00Z">
        <w:r w:rsidR="00B4589A">
          <w:rPr>
            <w:rFonts w:ascii="Arial" w:eastAsia="Times New Roman" w:hAnsi="Arial" w:cs="Arial"/>
            <w:color w:val="3C342B"/>
            <w:sz w:val="24"/>
            <w:szCs w:val="24"/>
          </w:rPr>
          <w:t xml:space="preserve">The room rate includes Wi-Fi from the entire property and a </w:t>
        </w:r>
      </w:ins>
      <w:ins w:id="147" w:author="McCarty, Michael" w:date="2014-11-20T16:53:00Z">
        <w:r w:rsidR="00B4589A">
          <w:rPr>
            <w:rFonts w:ascii="Arial" w:eastAsia="Times New Roman" w:hAnsi="Arial" w:cs="Arial"/>
            <w:color w:val="3C342B"/>
            <w:sz w:val="24"/>
            <w:szCs w:val="24"/>
          </w:rPr>
          <w:t>breakfast</w:t>
        </w:r>
      </w:ins>
      <w:ins w:id="148" w:author="McCarty, Michael" w:date="2014-11-20T16:52:00Z">
        <w:r w:rsidR="00B4589A">
          <w:rPr>
            <w:rFonts w:ascii="Arial" w:eastAsia="Times New Roman" w:hAnsi="Arial" w:cs="Arial"/>
            <w:color w:val="3C342B"/>
            <w:sz w:val="24"/>
            <w:szCs w:val="24"/>
          </w:rPr>
          <w:t xml:space="preserve"> </w:t>
        </w:r>
      </w:ins>
      <w:ins w:id="149" w:author="McCarty, Michael" w:date="2014-11-20T16:53:00Z">
        <w:r w:rsidR="00B4589A">
          <w:rPr>
            <w:rFonts w:ascii="Arial" w:eastAsia="Times New Roman" w:hAnsi="Arial" w:cs="Arial"/>
            <w:color w:val="3C342B"/>
            <w:sz w:val="24"/>
            <w:szCs w:val="24"/>
          </w:rPr>
          <w:t xml:space="preserve">buffet.  </w:t>
        </w:r>
      </w:ins>
    </w:p>
    <w:p w14:paraId="3748595E" w14:textId="77777777" w:rsidR="0064128D" w:rsidRDefault="0064128D" w:rsidP="000F480D">
      <w:pPr>
        <w:spacing w:after="0" w:line="240" w:lineRule="auto"/>
        <w:rPr>
          <w:ins w:id="150" w:author="McCarty, Michael" w:date="2014-11-20T16:38:00Z"/>
          <w:rFonts w:ascii="Arial" w:eastAsia="Times New Roman" w:hAnsi="Arial" w:cs="Arial"/>
          <w:color w:val="3C342B"/>
          <w:sz w:val="24"/>
          <w:szCs w:val="24"/>
        </w:rPr>
      </w:pPr>
    </w:p>
    <w:p w14:paraId="617F2F94" w14:textId="05EA9506" w:rsidR="001852E8" w:rsidRPr="00493F58" w:rsidRDefault="00ED51FC" w:rsidP="00D53734">
      <w:pPr>
        <w:spacing w:after="0" w:line="240" w:lineRule="auto"/>
        <w:rPr>
          <w:rFonts w:ascii="Arial" w:eastAsia="Times New Roman" w:hAnsi="Arial" w:cs="Arial"/>
          <w:color w:val="3C342B"/>
          <w:sz w:val="24"/>
          <w:szCs w:val="24"/>
          <w:rPrChange w:id="151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</w:pPr>
      <w:del w:id="152" w:author="McCarty, Michael" w:date="2014-11-20T16:32:00Z">
        <w:r w:rsidRPr="00493F58" w:rsidDel="00493F58">
          <w:rPr>
            <w:rFonts w:ascii="Arial" w:eastAsia="Times New Roman" w:hAnsi="Arial" w:cs="Arial"/>
            <w:color w:val="3C342B"/>
            <w:sz w:val="24"/>
            <w:szCs w:val="24"/>
            <w:rPrChange w:id="153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(This is located on the registration website)</w:delText>
        </w:r>
      </w:del>
      <w:ins w:id="154" w:author="McCarty, Michael" w:date="2014-11-20T16:32:00Z">
        <w:r w:rsidR="00493F58">
          <w:rPr>
            <w:rFonts w:ascii="Arial" w:eastAsia="Times New Roman" w:hAnsi="Arial" w:cs="Arial"/>
            <w:color w:val="3C342B"/>
            <w:sz w:val="24"/>
            <w:szCs w:val="24"/>
          </w:rPr>
          <w:t>O</w:t>
        </w:r>
      </w:ins>
      <w:ins w:id="155" w:author="McCarty, Michael" w:date="2014-11-20T16:33:00Z">
        <w:r w:rsidR="00493F58">
          <w:rPr>
            <w:rFonts w:ascii="Arial" w:eastAsia="Times New Roman" w:hAnsi="Arial" w:cs="Arial"/>
            <w:color w:val="3C342B"/>
            <w:sz w:val="24"/>
            <w:szCs w:val="24"/>
          </w:rPr>
          <w:t xml:space="preserve">nline reservations can be made with </w:t>
        </w:r>
      </w:ins>
      <w:ins w:id="156" w:author="McCarty, Michael" w:date="2014-11-20T16:41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 xml:space="preserve">2015 Operation Training Seminar </w:t>
        </w:r>
      </w:ins>
      <w:ins w:id="157" w:author="McCarty, Michael" w:date="2014-11-20T16:33:00Z">
        <w:r w:rsidR="00493F58">
          <w:rPr>
            <w:rFonts w:ascii="Arial" w:eastAsia="Times New Roman" w:hAnsi="Arial" w:cs="Arial"/>
            <w:color w:val="3C342B"/>
            <w:sz w:val="24"/>
            <w:szCs w:val="24"/>
          </w:rPr>
          <w:t>link above</w:t>
        </w:r>
      </w:ins>
      <w:ins w:id="158" w:author="McCarty, Michael" w:date="2014-11-20T16:39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 xml:space="preserve"> or if </w:t>
        </w:r>
      </w:ins>
      <w:del w:id="159" w:author="McCarty, Michael" w:date="2014-11-20T16:33:00Z">
        <w:r w:rsidR="00AB32C1" w:rsidRPr="00493F58" w:rsidDel="00493F58">
          <w:rPr>
            <w:rFonts w:ascii="Arial" w:eastAsia="Times New Roman" w:hAnsi="Arial" w:cs="Arial"/>
            <w:color w:val="3C342B"/>
            <w:sz w:val="24"/>
            <w:szCs w:val="24"/>
            <w:rPrChange w:id="160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 </w:delText>
        </w:r>
        <w:r w:rsidR="00811BF7" w:rsidRPr="00493F58" w:rsidDel="00493F58">
          <w:rPr>
            <w:rFonts w:ascii="Arial" w:eastAsia="Times New Roman" w:hAnsi="Arial" w:cs="Arial"/>
            <w:color w:val="3C342B"/>
            <w:sz w:val="24"/>
            <w:szCs w:val="24"/>
            <w:rPrChange w:id="161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     *</w:delText>
        </w:r>
        <w:r w:rsidRPr="00493F58" w:rsidDel="00493F58">
          <w:rPr>
            <w:rFonts w:ascii="Arial" w:eastAsia="Times New Roman" w:hAnsi="Arial" w:cs="Arial"/>
            <w:color w:val="3C342B"/>
            <w:sz w:val="24"/>
            <w:szCs w:val="24"/>
            <w:rPrChange w:id="162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*</w:delText>
        </w:r>
      </w:del>
      <w:del w:id="163" w:author="McCarty, Michael" w:date="2014-11-20T16:39:00Z">
        <w:r w:rsidR="00AB32C1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64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If </w:delText>
        </w:r>
      </w:del>
      <w:r w:rsidR="00AB32C1" w:rsidRPr="00493F58">
        <w:rPr>
          <w:rFonts w:ascii="Arial" w:eastAsia="Times New Roman" w:hAnsi="Arial" w:cs="Arial"/>
          <w:color w:val="3C342B"/>
          <w:sz w:val="24"/>
          <w:szCs w:val="24"/>
          <w:rPrChange w:id="165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>you call to place your reservations</w:t>
      </w:r>
      <w:ins w:id="166" w:author="McCarty, Michael" w:date="2014-11-20T16:43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 xml:space="preserve">, </w:t>
        </w:r>
      </w:ins>
      <w:ins w:id="167" w:author="McCarty, Michael" w:date="2014-11-20T16:42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 xml:space="preserve">phone </w:t>
        </w:r>
      </w:ins>
      <w:ins w:id="168" w:author="McCarty, Michael" w:date="2014-11-20T16:41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>(512</w:t>
        </w:r>
      </w:ins>
      <w:ins w:id="169" w:author="McCarty, Michael" w:date="2014-11-20T16:42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>)</w:t>
        </w:r>
      </w:ins>
      <w:ins w:id="170" w:author="McCarty, Michael" w:date="2014-11-20T16:41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>-261-6600</w:t>
        </w:r>
      </w:ins>
      <w:ins w:id="171" w:author="McCarty, Michael" w:date="2014-11-20T16:43:00Z">
        <w:r w:rsidR="0064128D">
          <w:rPr>
            <w:rFonts w:ascii="Arial" w:eastAsia="Times New Roman" w:hAnsi="Arial" w:cs="Arial"/>
            <w:color w:val="3C342B"/>
            <w:sz w:val="24"/>
            <w:szCs w:val="24"/>
          </w:rPr>
          <w:t xml:space="preserve"> and </w:t>
        </w:r>
      </w:ins>
      <w:del w:id="172" w:author="McCarty, Michael" w:date="2014-11-20T16:43:00Z">
        <w:r w:rsidR="00811BF7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73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,</w:delText>
        </w:r>
        <w:r w:rsidR="001852E8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74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 </w:delText>
        </w:r>
      </w:del>
      <w:r w:rsidR="001852E8" w:rsidRPr="00493F58">
        <w:rPr>
          <w:rFonts w:ascii="Arial" w:eastAsia="Times New Roman" w:hAnsi="Arial" w:cs="Arial"/>
          <w:color w:val="3C342B"/>
          <w:sz w:val="24"/>
          <w:szCs w:val="24"/>
          <w:rPrChange w:id="175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reference </w:t>
      </w:r>
      <w:r w:rsidR="00AB32C1" w:rsidRPr="00493F58">
        <w:rPr>
          <w:rFonts w:ascii="Arial" w:eastAsia="Times New Roman" w:hAnsi="Arial" w:cs="Arial"/>
          <w:color w:val="3C342B"/>
          <w:sz w:val="24"/>
          <w:szCs w:val="24"/>
          <w:rPrChange w:id="176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the corresponding ERCOT code in relation to your session registration </w:t>
      </w:r>
      <w:r w:rsidR="001852E8" w:rsidRPr="00493F58">
        <w:rPr>
          <w:rFonts w:ascii="Arial" w:eastAsia="Times New Roman" w:hAnsi="Arial" w:cs="Arial"/>
          <w:color w:val="3C342B"/>
          <w:sz w:val="24"/>
          <w:szCs w:val="24"/>
          <w:rPrChange w:id="177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>for the fixed rate</w:t>
      </w:r>
      <w:r w:rsidR="00AB32C1" w:rsidRPr="00493F58">
        <w:rPr>
          <w:rFonts w:ascii="Arial" w:eastAsia="Times New Roman" w:hAnsi="Arial" w:cs="Arial"/>
          <w:color w:val="3C342B"/>
          <w:sz w:val="24"/>
          <w:szCs w:val="24"/>
          <w:rPrChange w:id="178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 xml:space="preserve"> of $119/night</w:t>
      </w:r>
      <w:r w:rsidR="001852E8" w:rsidRPr="00493F58">
        <w:rPr>
          <w:rFonts w:ascii="Arial" w:eastAsia="Times New Roman" w:hAnsi="Arial" w:cs="Arial"/>
          <w:color w:val="3C342B"/>
          <w:sz w:val="24"/>
          <w:szCs w:val="24"/>
          <w:rPrChange w:id="179" w:author="McCarty, Michael" w:date="2014-11-20T16:31:00Z">
            <w:rPr>
              <w:rFonts w:ascii="Arial" w:eastAsia="Times New Roman" w:hAnsi="Arial" w:cs="Arial"/>
              <w:color w:val="3C342B"/>
            </w:rPr>
          </w:rPrChange>
        </w:rPr>
        <w:t>:</w:t>
      </w:r>
    </w:p>
    <w:p w14:paraId="67511FC6" w14:textId="33BFAE67" w:rsidR="001852E8" w:rsidRPr="00493F58" w:rsidDel="0064128D" w:rsidRDefault="001852E8" w:rsidP="000F480D">
      <w:pPr>
        <w:spacing w:after="0" w:line="240" w:lineRule="auto"/>
        <w:rPr>
          <w:del w:id="180" w:author="McCarty, Michael" w:date="2014-11-20T16:39:00Z"/>
          <w:rFonts w:ascii="Arial" w:eastAsia="Times New Roman" w:hAnsi="Arial" w:cs="Arial"/>
          <w:color w:val="3C342B"/>
          <w:sz w:val="24"/>
          <w:szCs w:val="24"/>
          <w:rPrChange w:id="181" w:author="McCarty, Michael" w:date="2014-11-20T16:31:00Z">
            <w:rPr>
              <w:del w:id="182" w:author="McCarty, Michael" w:date="2014-11-20T16:39:00Z"/>
              <w:rFonts w:ascii="Arial" w:eastAsia="Times New Roman" w:hAnsi="Arial" w:cs="Arial"/>
              <w:color w:val="3C342B"/>
            </w:rPr>
          </w:rPrChange>
        </w:rPr>
      </w:pPr>
    </w:p>
    <w:p w14:paraId="06E852EB" w14:textId="0FCC82B9" w:rsidR="001852E8" w:rsidRPr="00493F58" w:rsidDel="0064128D" w:rsidRDefault="001D5BD2" w:rsidP="00A06B01">
      <w:pPr>
        <w:spacing w:after="0" w:line="240" w:lineRule="auto"/>
        <w:ind w:left="360"/>
        <w:rPr>
          <w:del w:id="183" w:author="McCarty, Michael" w:date="2014-11-20T16:39:00Z"/>
          <w:rFonts w:ascii="Arial" w:eastAsia="Times New Roman" w:hAnsi="Arial" w:cs="Arial"/>
          <w:color w:val="3C342B"/>
          <w:sz w:val="24"/>
          <w:szCs w:val="24"/>
          <w:rPrChange w:id="184" w:author="McCarty, Michael" w:date="2014-11-20T16:31:00Z">
            <w:rPr>
              <w:del w:id="185" w:author="McCarty, Michael" w:date="2014-11-20T16:39:00Z"/>
              <w:rFonts w:ascii="Arial" w:eastAsia="Times New Roman" w:hAnsi="Arial" w:cs="Arial"/>
              <w:color w:val="3C342B"/>
            </w:rPr>
          </w:rPrChange>
        </w:rPr>
      </w:pPr>
      <w:del w:id="186" w:author="McCarty, Michael" w:date="2014-11-20T16:39:00Z">
        <w:r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87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 xml:space="preserve">Choice of </w:delText>
        </w:r>
        <w:r w:rsidR="00AB32C1" w:rsidRPr="00493F58" w:rsidDel="0064128D">
          <w:rPr>
            <w:rFonts w:ascii="Arial" w:eastAsia="Times New Roman" w:hAnsi="Arial" w:cs="Arial"/>
            <w:color w:val="3C342B"/>
            <w:sz w:val="24"/>
            <w:szCs w:val="24"/>
            <w:rPrChange w:id="188" w:author="McCarty, Michael" w:date="2014-11-20T16:31:00Z">
              <w:rPr>
                <w:rFonts w:ascii="Arial" w:eastAsia="Times New Roman" w:hAnsi="Arial" w:cs="Arial"/>
                <w:color w:val="3C342B"/>
              </w:rPr>
            </w:rPrChange>
          </w:rPr>
          <w:delText>Lakeview King with Balcony or Lakeview Two Queens with Balcony</w:delText>
        </w:r>
      </w:del>
    </w:p>
    <w:p w14:paraId="6384416C" w14:textId="77777777" w:rsidR="00ED51FC" w:rsidRPr="00493F58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  <w:sz w:val="24"/>
          <w:szCs w:val="24"/>
          <w:rPrChange w:id="189" w:author="McCarty, Michael" w:date="2014-11-20T16:31:00Z">
            <w:rPr>
              <w:rFonts w:ascii="Arial" w:eastAsia="Times New Roman" w:hAnsi="Arial" w:cs="Arial"/>
              <w:b/>
              <w:color w:val="3C342B"/>
            </w:rPr>
          </w:rPrChange>
        </w:rPr>
      </w:pPr>
    </w:p>
    <w:p w14:paraId="23ADB37A" w14:textId="66927BD8" w:rsidR="00AB32C1" w:rsidRPr="000E031B" w:rsidRDefault="00AB32C1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0E031B">
        <w:rPr>
          <w:rFonts w:ascii="Arial" w:eastAsia="Times New Roman" w:hAnsi="Arial" w:cs="Arial"/>
          <w:b/>
          <w:color w:val="3C342B"/>
        </w:rPr>
        <w:t xml:space="preserve">Session </w:t>
      </w:r>
      <w:ins w:id="190" w:author="McCarty, Michael" w:date="2014-11-20T16:44:00Z">
        <w:r w:rsidR="0064128D">
          <w:rPr>
            <w:rFonts w:ascii="Arial" w:eastAsia="Times New Roman" w:hAnsi="Arial" w:cs="Arial"/>
            <w:b/>
            <w:color w:val="3C342B"/>
          </w:rPr>
          <w:t xml:space="preserve">   Reservation Code                                                   Session    </w:t>
        </w:r>
      </w:ins>
      <w:ins w:id="191" w:author="McCarty, Michael" w:date="2014-11-20T16:49:00Z">
        <w:r w:rsidR="00B4589A">
          <w:rPr>
            <w:rFonts w:ascii="Arial" w:eastAsia="Times New Roman" w:hAnsi="Arial" w:cs="Arial"/>
            <w:b/>
            <w:color w:val="3C342B"/>
          </w:rPr>
          <w:t xml:space="preserve">      </w:t>
        </w:r>
      </w:ins>
      <w:del w:id="192" w:author="McCarty, Michael" w:date="2014-11-20T16:44:00Z">
        <w:r w:rsidRPr="000E031B" w:rsidDel="0064128D">
          <w:rPr>
            <w:rFonts w:ascii="Arial" w:eastAsia="Times New Roman" w:hAnsi="Arial" w:cs="Arial"/>
            <w:b/>
            <w:color w:val="3C342B"/>
          </w:rPr>
          <w:delText xml:space="preserve">Code for </w:delText>
        </w:r>
      </w:del>
      <w:ins w:id="193" w:author="McCarty, Michael" w:date="2014-11-20T16:44:00Z">
        <w:r w:rsidR="0064128D">
          <w:rPr>
            <w:rFonts w:ascii="Arial" w:eastAsia="Times New Roman" w:hAnsi="Arial" w:cs="Arial"/>
            <w:b/>
            <w:color w:val="3C342B"/>
          </w:rPr>
          <w:t>R</w:t>
        </w:r>
      </w:ins>
      <w:del w:id="194" w:author="McCarty, Michael" w:date="2014-11-20T16:44:00Z">
        <w:r w:rsidRPr="000E031B" w:rsidDel="0064128D">
          <w:rPr>
            <w:rFonts w:ascii="Arial" w:eastAsia="Times New Roman" w:hAnsi="Arial" w:cs="Arial"/>
            <w:b/>
            <w:color w:val="3C342B"/>
          </w:rPr>
          <w:delText>r</w:delText>
        </w:r>
      </w:del>
      <w:r w:rsidRPr="000E031B">
        <w:rPr>
          <w:rFonts w:ascii="Arial" w:eastAsia="Times New Roman" w:hAnsi="Arial" w:cs="Arial"/>
          <w:b/>
          <w:color w:val="3C342B"/>
        </w:rPr>
        <w:t>eservation</w:t>
      </w:r>
      <w:ins w:id="195" w:author="McCarty, Michael" w:date="2014-11-20T16:44:00Z">
        <w:r w:rsidR="0064128D">
          <w:rPr>
            <w:rFonts w:ascii="Arial" w:eastAsia="Times New Roman" w:hAnsi="Arial" w:cs="Arial"/>
            <w:b/>
            <w:color w:val="3C342B"/>
          </w:rPr>
          <w:t xml:space="preserve"> Code</w:t>
        </w:r>
      </w:ins>
      <w:del w:id="196" w:author="McCarty, Michael" w:date="2014-11-20T16:44:00Z">
        <w:r w:rsidRPr="000E031B" w:rsidDel="0064128D">
          <w:rPr>
            <w:rFonts w:ascii="Arial" w:eastAsia="Times New Roman" w:hAnsi="Arial" w:cs="Arial"/>
            <w:b/>
            <w:color w:val="3C342B"/>
          </w:rPr>
          <w:delText>s:</w:delText>
        </w:r>
      </w:del>
    </w:p>
    <w:p w14:paraId="0D067032" w14:textId="113F05B9" w:rsidR="00AB32C1" w:rsidRPr="000E031B" w:rsidRDefault="00AB32C1" w:rsidP="00A06B01">
      <w:pPr>
        <w:spacing w:after="0" w:line="240" w:lineRule="auto"/>
        <w:ind w:left="360"/>
      </w:pPr>
      <w:r w:rsidRPr="000E031B">
        <w:rPr>
          <w:rFonts w:ascii="Arial" w:eastAsia="Times New Roman" w:hAnsi="Arial" w:cs="Arial"/>
          <w:color w:val="3C342B"/>
        </w:rPr>
        <w:t xml:space="preserve">Dry Run: </w:t>
      </w:r>
      <w:r w:rsidRPr="000E031B">
        <w:rPr>
          <w:rFonts w:ascii="Arial" w:eastAsia="Times New Roman" w:hAnsi="Arial" w:cs="Arial"/>
          <w:color w:val="3C342B"/>
        </w:rPr>
        <w:tab/>
      </w:r>
      <w:hyperlink r:id="rId13" w:history="1">
        <w:r w:rsidRPr="000E031B">
          <w:rPr>
            <w:rStyle w:val="Hyperlink"/>
          </w:rPr>
          <w:t>ERCOT0125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Pr="000E031B">
        <w:t xml:space="preserve">Session1: </w:t>
      </w:r>
      <w:r w:rsidRPr="000E031B">
        <w:tab/>
      </w:r>
      <w:hyperlink r:id="rId14" w:history="1">
        <w:r w:rsidRPr="000E031B">
          <w:rPr>
            <w:rStyle w:val="Hyperlink"/>
          </w:rPr>
          <w:t>ERCOT0322</w:t>
        </w:r>
      </w:hyperlink>
    </w:p>
    <w:p w14:paraId="5052D9B0" w14:textId="0BBB8DA1" w:rsidR="00AB32C1" w:rsidRPr="000E031B" w:rsidRDefault="00AB32C1" w:rsidP="00A06B01">
      <w:pPr>
        <w:spacing w:after="0" w:line="240" w:lineRule="auto"/>
        <w:ind w:left="360"/>
      </w:pPr>
      <w:r w:rsidRPr="000E031B">
        <w:t xml:space="preserve">Session2: </w:t>
      </w:r>
      <w:r w:rsidRPr="000E031B">
        <w:tab/>
      </w:r>
      <w:hyperlink r:id="rId15" w:history="1">
        <w:r w:rsidRPr="000E031B">
          <w:rPr>
            <w:rStyle w:val="Hyperlink"/>
          </w:rPr>
          <w:t>ERCOT0329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Pr="000E031B">
        <w:t>Session3:</w:t>
      </w:r>
      <w:r w:rsidRPr="000E031B">
        <w:tab/>
      </w:r>
      <w:hyperlink r:id="rId16" w:history="1">
        <w:r w:rsidR="00ED51FC" w:rsidRPr="000E031B">
          <w:rPr>
            <w:rStyle w:val="Hyperlink"/>
          </w:rPr>
          <w:t>ERCOT0405</w:t>
        </w:r>
      </w:hyperlink>
    </w:p>
    <w:p w14:paraId="3FACB8E2" w14:textId="625F1DBA" w:rsidR="00ED51FC" w:rsidRPr="000E031B" w:rsidRDefault="00AB32C1" w:rsidP="00A06B01">
      <w:pPr>
        <w:spacing w:after="0" w:line="240" w:lineRule="auto"/>
        <w:ind w:left="360"/>
      </w:pPr>
      <w:r w:rsidRPr="000E031B">
        <w:t xml:space="preserve">Session4: </w:t>
      </w:r>
      <w:r w:rsidRPr="000E031B">
        <w:tab/>
      </w:r>
      <w:hyperlink r:id="rId17" w:history="1">
        <w:r w:rsidR="00ED51FC" w:rsidRPr="000E031B">
          <w:rPr>
            <w:rStyle w:val="Hyperlink"/>
          </w:rPr>
          <w:t>ERCOT0412</w:t>
        </w:r>
      </w:hyperlink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0E031B">
        <w:tab/>
      </w:r>
      <w:r w:rsidR="00ED51FC" w:rsidRPr="000E031B">
        <w:t>Session5:</w:t>
      </w:r>
      <w:r w:rsidR="00ED51FC" w:rsidRPr="000E031B">
        <w:tab/>
      </w:r>
      <w:hyperlink r:id="rId18" w:history="1">
        <w:r w:rsidR="00ED51FC" w:rsidRPr="000E031B">
          <w:rPr>
            <w:rStyle w:val="Hyperlink"/>
          </w:rPr>
          <w:t>ERCOT0419</w:t>
        </w:r>
      </w:hyperlink>
    </w:p>
    <w:p w14:paraId="3A24A80B" w14:textId="0D12AD5A" w:rsidR="00ED51FC" w:rsidRPr="000E031B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</w:rPr>
      </w:pPr>
      <w:r w:rsidRPr="000E031B">
        <w:t>Session6:</w:t>
      </w:r>
      <w:r w:rsidRPr="000E031B">
        <w:tab/>
      </w:r>
      <w:hyperlink r:id="rId19" w:history="1">
        <w:r w:rsidRPr="000E031B">
          <w:rPr>
            <w:rStyle w:val="Hyperlink"/>
          </w:rPr>
          <w:t>ERCOT0426</w:t>
        </w:r>
      </w:hyperlink>
    </w:p>
    <w:p w14:paraId="39D31D05" w14:textId="77777777" w:rsidR="000F480D" w:rsidRPr="000E031B" w:rsidRDefault="000F480D" w:rsidP="000F480D">
      <w:pPr>
        <w:spacing w:after="0" w:line="240" w:lineRule="auto"/>
        <w:rPr>
          <w:rFonts w:ascii="Verdana" w:eastAsia="Times New Roman" w:hAnsi="Verdana"/>
          <w:color w:val="3C342B"/>
        </w:rPr>
      </w:pPr>
      <w:r w:rsidRPr="000E031B">
        <w:rPr>
          <w:rFonts w:ascii="Arial" w:eastAsia="Times New Roman" w:hAnsi="Arial" w:cs="Arial"/>
          <w:color w:val="3C342B"/>
        </w:rPr>
        <w:t> </w:t>
      </w:r>
    </w:p>
    <w:p w14:paraId="720EDBF2" w14:textId="47A46DB8" w:rsidR="001D5BD2" w:rsidRPr="00D53734" w:rsidDel="00067D3C" w:rsidRDefault="000F480D" w:rsidP="000F480D">
      <w:pPr>
        <w:spacing w:after="0" w:line="240" w:lineRule="auto"/>
        <w:rPr>
          <w:del w:id="197" w:author="McCarty, Michael" w:date="2014-11-20T16:56:00Z"/>
          <w:rFonts w:ascii="Arial" w:eastAsia="Times New Roman" w:hAnsi="Arial" w:cs="Arial"/>
          <w:bCs/>
          <w:color w:val="3C342B"/>
          <w:rPrChange w:id="198" w:author="McCarty, Michael" w:date="2014-11-20T17:01:00Z">
            <w:rPr>
              <w:del w:id="199" w:author="McCarty, Michael" w:date="2014-11-20T16:56:00Z"/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</w:pPr>
      <w:r w:rsidRPr="00D53734">
        <w:rPr>
          <w:rFonts w:ascii="Arial" w:eastAsia="Times New Roman" w:hAnsi="Arial" w:cs="Arial"/>
          <w:bCs/>
          <w:i/>
          <w:iCs/>
          <w:color w:val="3C342B"/>
          <w:rPrChange w:id="200" w:author="McCarty, Michael" w:date="2014-11-20T17:01:00Z">
            <w:rPr>
              <w:rFonts w:ascii="Arial" w:eastAsia="Times New Roman" w:hAnsi="Arial" w:cs="Arial"/>
              <w:b/>
              <w:bCs/>
              <w:i/>
              <w:iCs/>
              <w:color w:val="3C342B"/>
              <w:u w:val="single"/>
            </w:rPr>
          </w:rPrChange>
        </w:rPr>
        <w:t>You are urged to make hotel reservations as soon as possible to ensure that you have accommodati</w:t>
      </w:r>
      <w:r w:rsidR="00771752" w:rsidRPr="00D53734">
        <w:rPr>
          <w:rFonts w:ascii="Arial" w:eastAsia="Times New Roman" w:hAnsi="Arial" w:cs="Arial"/>
          <w:bCs/>
          <w:i/>
          <w:iCs/>
          <w:color w:val="3C342B"/>
          <w:rPrChange w:id="201" w:author="McCarty, Michael" w:date="2014-11-20T17:01:00Z">
            <w:rPr>
              <w:rFonts w:ascii="Arial" w:eastAsia="Times New Roman" w:hAnsi="Arial" w:cs="Arial"/>
              <w:b/>
              <w:bCs/>
              <w:i/>
              <w:iCs/>
              <w:color w:val="3C342B"/>
              <w:u w:val="single"/>
            </w:rPr>
          </w:rPrChange>
        </w:rPr>
        <w:t>ons.</w:t>
      </w:r>
      <w:r w:rsidRPr="00D53734">
        <w:rPr>
          <w:rFonts w:ascii="Arial" w:eastAsia="Times New Roman" w:hAnsi="Arial" w:cs="Arial"/>
          <w:bCs/>
          <w:color w:val="3C342B"/>
          <w:rPrChange w:id="202" w:author="McCarty, Michael" w:date="2014-11-20T17:01:00Z">
            <w:rPr>
              <w:rFonts w:ascii="Arial" w:eastAsia="Times New Roman" w:hAnsi="Arial" w:cs="Arial"/>
              <w:b/>
              <w:bCs/>
              <w:color w:val="3C342B"/>
            </w:rPr>
          </w:rPrChange>
        </w:rPr>
        <w:t xml:space="preserve"> </w:t>
      </w:r>
      <w:r w:rsidR="00056028" w:rsidRPr="00D53734">
        <w:rPr>
          <w:rFonts w:ascii="Arial" w:eastAsia="Times New Roman" w:hAnsi="Arial" w:cs="Arial"/>
          <w:bCs/>
          <w:color w:val="3C342B"/>
          <w:rPrChange w:id="203" w:author="McCarty, Michael" w:date="2014-11-20T17:01:00Z">
            <w:rPr>
              <w:rFonts w:ascii="Arial" w:eastAsia="Times New Roman" w:hAnsi="Arial" w:cs="Arial"/>
              <w:b/>
              <w:bCs/>
              <w:color w:val="3C342B"/>
            </w:rPr>
          </w:rPrChange>
        </w:rPr>
        <w:t xml:space="preserve"> </w:t>
      </w:r>
      <w:r w:rsidR="00244715" w:rsidRPr="00D53734">
        <w:rPr>
          <w:rFonts w:ascii="Arial" w:eastAsia="Times New Roman" w:hAnsi="Arial" w:cs="Arial"/>
          <w:bCs/>
          <w:color w:val="3C342B"/>
          <w:rPrChange w:id="204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ERCOT has arranged </w:t>
      </w:r>
      <w:r w:rsidR="00170403" w:rsidRPr="00D53734">
        <w:rPr>
          <w:rFonts w:ascii="Arial" w:eastAsia="Times New Roman" w:hAnsi="Arial" w:cs="Arial"/>
          <w:bCs/>
          <w:color w:val="3C342B"/>
          <w:rPrChange w:id="205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to reserve a </w:t>
      </w:r>
      <w:r w:rsidR="000E4304" w:rsidRPr="00D53734">
        <w:rPr>
          <w:rFonts w:ascii="Arial" w:eastAsia="Times New Roman" w:hAnsi="Arial" w:cs="Arial"/>
          <w:bCs/>
          <w:color w:val="3C342B"/>
          <w:rPrChange w:id="206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block </w:t>
      </w:r>
      <w:r w:rsidR="00A06B01" w:rsidRPr="00D53734">
        <w:rPr>
          <w:rFonts w:ascii="Arial" w:eastAsia="Times New Roman" w:hAnsi="Arial" w:cs="Arial"/>
          <w:bCs/>
          <w:color w:val="3C342B"/>
          <w:rPrChange w:id="207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of </w:t>
      </w:r>
      <w:r w:rsidR="001D5BD2" w:rsidRPr="00D53734">
        <w:rPr>
          <w:rFonts w:ascii="Arial" w:eastAsia="Times New Roman" w:hAnsi="Arial" w:cs="Arial"/>
          <w:bCs/>
          <w:color w:val="3C342B"/>
          <w:rPrChange w:id="208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seventy-</w:t>
      </w:r>
      <w:r w:rsidR="00A06B01" w:rsidRPr="00D53734">
        <w:rPr>
          <w:rFonts w:ascii="Arial" w:eastAsia="Times New Roman" w:hAnsi="Arial" w:cs="Arial"/>
          <w:bCs/>
          <w:color w:val="3C342B"/>
          <w:rPrChange w:id="209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 five rooms (</w:t>
      </w:r>
      <w:r w:rsidR="001D5BD2" w:rsidRPr="00D53734">
        <w:rPr>
          <w:rFonts w:ascii="Arial" w:eastAsia="Times New Roman" w:hAnsi="Arial" w:cs="Arial"/>
          <w:bCs/>
          <w:color w:val="3C342B"/>
          <w:rPrChange w:id="210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7</w:t>
      </w:r>
      <w:r w:rsidR="00A06B01" w:rsidRPr="00D53734">
        <w:rPr>
          <w:rFonts w:ascii="Arial" w:eastAsia="Times New Roman" w:hAnsi="Arial" w:cs="Arial"/>
          <w:bCs/>
          <w:color w:val="3C342B"/>
          <w:rPrChange w:id="211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5</w:t>
      </w:r>
      <w:r w:rsidR="00244715" w:rsidRPr="00D53734">
        <w:rPr>
          <w:rFonts w:ascii="Arial" w:eastAsia="Times New Roman" w:hAnsi="Arial" w:cs="Arial"/>
          <w:bCs/>
          <w:color w:val="3C342B"/>
          <w:rPrChange w:id="212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).  </w:t>
      </w:r>
    </w:p>
    <w:p w14:paraId="21BF10D8" w14:textId="5E2448E6" w:rsidR="00227F8A" w:rsidRPr="00D53734" w:rsidRDefault="001D5BD2" w:rsidP="000F480D">
      <w:pPr>
        <w:spacing w:after="0" w:line="240" w:lineRule="auto"/>
        <w:rPr>
          <w:ins w:id="213" w:author="McCarty, Michael" w:date="2014-11-20T16:53:00Z"/>
          <w:rFonts w:ascii="Arial" w:eastAsia="Times New Roman" w:hAnsi="Arial" w:cs="Arial"/>
          <w:b/>
          <w:bCs/>
          <w:color w:val="3C342B"/>
        </w:rPr>
      </w:pPr>
      <w:del w:id="214" w:author="McCarty, Michael" w:date="2014-11-20T16:56:00Z">
        <w:r w:rsidRPr="00D53734" w:rsidDel="00067D3C">
          <w:rPr>
            <w:rFonts w:ascii="Arial" w:eastAsia="Times New Roman" w:hAnsi="Arial" w:cs="Arial"/>
            <w:bCs/>
            <w:color w:val="3C342B"/>
            <w:rPrChange w:id="215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>***</w:delText>
        </w:r>
      </w:del>
      <w:r w:rsidR="00244715" w:rsidRPr="00D53734">
        <w:rPr>
          <w:rFonts w:ascii="Arial" w:eastAsia="Times New Roman" w:hAnsi="Arial" w:cs="Arial"/>
          <w:bCs/>
          <w:color w:val="3C342B"/>
          <w:rPrChange w:id="216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Three weeks prior to each Seminar session all room nights which have not been reserved</w:t>
      </w:r>
      <w:r w:rsidR="00056028" w:rsidRPr="00D53734">
        <w:rPr>
          <w:rFonts w:ascii="Arial" w:eastAsia="Times New Roman" w:hAnsi="Arial" w:cs="Arial"/>
          <w:bCs/>
          <w:color w:val="3C342B"/>
          <w:rPrChange w:id="217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 will be released back to the h</w:t>
      </w:r>
      <w:r w:rsidR="00244715" w:rsidRPr="00D53734">
        <w:rPr>
          <w:rFonts w:ascii="Arial" w:eastAsia="Times New Roman" w:hAnsi="Arial" w:cs="Arial"/>
          <w:bCs/>
          <w:color w:val="3C342B"/>
          <w:rPrChange w:id="218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>otel.</w:t>
      </w:r>
      <w:r w:rsidR="00244715" w:rsidRPr="00D53734">
        <w:rPr>
          <w:rFonts w:ascii="Arial" w:eastAsia="Times New Roman" w:hAnsi="Arial" w:cs="Arial"/>
          <w:b/>
          <w:bCs/>
          <w:color w:val="3C342B"/>
          <w:rPrChange w:id="219" w:author="McCarty, Michael" w:date="2014-11-20T17:01:00Z">
            <w:rPr>
              <w:rFonts w:ascii="Arial" w:eastAsia="Times New Roman" w:hAnsi="Arial" w:cs="Arial"/>
              <w:b/>
              <w:bCs/>
              <w:color w:val="3C342B"/>
              <w:u w:val="single"/>
            </w:rPr>
          </w:rPrChange>
        </w:rPr>
        <w:t xml:space="preserve">  </w:t>
      </w:r>
      <w:del w:id="220" w:author="McCarty, Michael" w:date="2014-11-20T16:53:00Z">
        <w:r w:rsidR="0016278E" w:rsidRPr="00D53734" w:rsidDel="00B4589A">
          <w:rPr>
            <w:rFonts w:ascii="Arial" w:eastAsia="Times New Roman" w:hAnsi="Arial" w:cs="Arial"/>
            <w:b/>
            <w:bCs/>
            <w:color w:val="3C342B"/>
            <w:rPrChange w:id="221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>The room rate includes</w:delText>
        </w:r>
        <w:r w:rsidRPr="00D53734" w:rsidDel="00B4589A">
          <w:rPr>
            <w:rFonts w:ascii="Arial" w:eastAsia="Times New Roman" w:hAnsi="Arial" w:cs="Arial"/>
            <w:b/>
            <w:bCs/>
            <w:color w:val="3C342B"/>
            <w:rPrChange w:id="222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 xml:space="preserve"> complimentary WI-FI</w:delText>
        </w:r>
        <w:r w:rsidR="0016278E" w:rsidRPr="00D53734" w:rsidDel="00B4589A">
          <w:rPr>
            <w:rFonts w:ascii="Arial" w:eastAsia="Times New Roman" w:hAnsi="Arial" w:cs="Arial"/>
            <w:b/>
            <w:bCs/>
            <w:color w:val="3C342B"/>
            <w:rPrChange w:id="223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 xml:space="preserve"> from the </w:delText>
        </w:r>
        <w:r w:rsidRPr="00D53734" w:rsidDel="00B4589A">
          <w:rPr>
            <w:rFonts w:ascii="Arial" w:eastAsia="Times New Roman" w:hAnsi="Arial" w:cs="Arial"/>
            <w:b/>
            <w:bCs/>
            <w:color w:val="3C342B"/>
            <w:rPrChange w:id="224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>entire property</w:delText>
        </w:r>
        <w:r w:rsidR="0016278E" w:rsidRPr="00D53734" w:rsidDel="00B4589A">
          <w:rPr>
            <w:rFonts w:ascii="Arial" w:eastAsia="Times New Roman" w:hAnsi="Arial" w:cs="Arial"/>
            <w:b/>
            <w:bCs/>
            <w:color w:val="3C342B"/>
            <w:rPrChange w:id="225" w:author="McCarty, Michael" w:date="2014-11-20T17:01:00Z">
              <w:rPr>
                <w:rFonts w:ascii="Arial" w:eastAsia="Times New Roman" w:hAnsi="Arial" w:cs="Arial"/>
                <w:b/>
                <w:bCs/>
                <w:color w:val="3C342B"/>
                <w:u w:val="single"/>
              </w:rPr>
            </w:rPrChange>
          </w:rPr>
          <w:delText xml:space="preserve"> and breakfast buffet.  </w:delText>
        </w:r>
      </w:del>
    </w:p>
    <w:p w14:paraId="2AE80032" w14:textId="77777777" w:rsidR="00B4589A" w:rsidRPr="00D53734" w:rsidRDefault="00B4589A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14:paraId="730D0F52" w14:textId="215C4845" w:rsidR="000F480D" w:rsidRPr="00D53734" w:rsidRDefault="00227F8A" w:rsidP="000F480D">
      <w:pPr>
        <w:spacing w:after="0" w:line="240" w:lineRule="auto"/>
        <w:rPr>
          <w:rFonts w:ascii="Verdana" w:eastAsia="Times New Roman" w:hAnsi="Verdana"/>
          <w:color w:val="3C342B"/>
          <w:sz w:val="24"/>
          <w:szCs w:val="24"/>
          <w:rPrChange w:id="226" w:author="McCarty, Michael" w:date="2014-11-20T17:00:00Z">
            <w:rPr>
              <w:rFonts w:ascii="Verdana" w:eastAsia="Times New Roman" w:hAnsi="Verdana"/>
              <w:color w:val="3C342B"/>
            </w:rPr>
          </w:rPrChange>
        </w:rPr>
      </w:pPr>
      <w:del w:id="227" w:author="McCarty, Michael" w:date="2014-11-20T16:54:00Z">
        <w:r w:rsidRPr="00D53734" w:rsidDel="00B4589A">
          <w:rPr>
            <w:rFonts w:ascii="Arial" w:eastAsia="Times New Roman" w:hAnsi="Arial" w:cs="Arial"/>
            <w:b/>
            <w:bCs/>
            <w:color w:val="3C342B"/>
          </w:rPr>
          <w:delText>*</w:delText>
        </w:r>
      </w:del>
      <w:r w:rsidR="000F480D" w:rsidRPr="00D53734">
        <w:rPr>
          <w:rFonts w:ascii="Arial" w:eastAsia="Times New Roman" w:hAnsi="Arial" w:cs="Arial"/>
          <w:color w:val="3C342B"/>
        </w:rPr>
        <w:t>Each individual is also responsible for contacting the hotel to change or cancel their rese</w:t>
      </w:r>
      <w:r w:rsidR="00056028" w:rsidRPr="00D53734">
        <w:rPr>
          <w:rFonts w:ascii="Arial" w:eastAsia="Times New Roman" w:hAnsi="Arial" w:cs="Arial"/>
          <w:color w:val="3C342B"/>
        </w:rPr>
        <w:t xml:space="preserve">rvations should the need arise.  </w:t>
      </w:r>
      <w:r w:rsidR="000F480D" w:rsidRPr="00D53734">
        <w:rPr>
          <w:rFonts w:ascii="Arial" w:eastAsia="Times New Roman" w:hAnsi="Arial" w:cs="Arial"/>
          <w:color w:val="3C342B"/>
        </w:rPr>
        <w:t>ERCOT will not be held responsible for any hotel charges.</w:t>
      </w:r>
      <w:r w:rsidR="000F480D" w:rsidRPr="00D53734">
        <w:rPr>
          <w:rFonts w:ascii="Arial" w:eastAsia="Times New Roman" w:hAnsi="Arial" w:cs="Arial"/>
          <w:color w:val="3C342B"/>
          <w:sz w:val="24"/>
          <w:szCs w:val="24"/>
          <w:rPrChange w:id="228" w:author="McCarty, Michael" w:date="2014-11-20T17:00:00Z">
            <w:rPr>
              <w:rFonts w:ascii="Arial" w:eastAsia="Times New Roman" w:hAnsi="Arial" w:cs="Arial"/>
              <w:color w:val="3C342B"/>
            </w:rPr>
          </w:rPrChange>
        </w:rPr>
        <w:t xml:space="preserve"> </w:t>
      </w:r>
    </w:p>
    <w:p w14:paraId="76115491" w14:textId="76045E0E" w:rsidR="00C55E08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786B58"/>
        </w:rPr>
      </w:pPr>
      <w:r w:rsidRPr="000E031B">
        <w:rPr>
          <w:rFonts w:ascii="Arial" w:eastAsia="Times New Roman" w:hAnsi="Arial" w:cs="Arial"/>
          <w:color w:val="3C342B"/>
        </w:rPr>
        <w:t> </w:t>
      </w:r>
    </w:p>
    <w:p w14:paraId="11E624A8" w14:textId="5D5EC714" w:rsidR="000F480D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20"/>
        </w:rPr>
      </w:pPr>
      <w:r w:rsidRPr="000E031B">
        <w:rPr>
          <w:rFonts w:ascii="Verdana" w:eastAsia="Times New Roman" w:hAnsi="Verdana"/>
          <w:b/>
          <w:bCs/>
          <w:color w:val="595959"/>
          <w:sz w:val="20"/>
        </w:rPr>
        <w:t>CONTACT</w:t>
      </w:r>
    </w:p>
    <w:p w14:paraId="47659851" w14:textId="1B278BE8" w:rsidR="001D5BD2" w:rsidRPr="000E031B" w:rsidDel="00B4589A" w:rsidRDefault="001D5BD2" w:rsidP="000F480D">
      <w:pPr>
        <w:spacing w:after="0" w:line="240" w:lineRule="auto"/>
        <w:rPr>
          <w:del w:id="229" w:author="McCarty, Michael" w:date="2014-11-20T16:50:00Z"/>
          <w:rFonts w:ascii="Verdana" w:eastAsia="Times New Roman" w:hAnsi="Verdana"/>
          <w:b/>
          <w:bCs/>
          <w:color w:val="595959"/>
        </w:rPr>
      </w:pPr>
    </w:p>
    <w:p w14:paraId="5C3000EA" w14:textId="7AA03755" w:rsidR="00211905" w:rsidRPr="000E031B" w:rsidRDefault="00615067" w:rsidP="00C55E08">
      <w:pPr>
        <w:spacing w:before="225" w:after="225" w:line="240" w:lineRule="auto"/>
        <w:contextualSpacing/>
      </w:pPr>
      <w:hyperlink r:id="rId20" w:history="1">
        <w:r w:rsidR="001D5BD2" w:rsidRPr="000E031B">
          <w:rPr>
            <w:rStyle w:val="Hyperlink"/>
            <w:i/>
            <w:sz w:val="24"/>
          </w:rPr>
          <w:t>Stacy J Wozny</w:t>
        </w:r>
      </w:hyperlink>
      <w:r w:rsidR="001D5BD2" w:rsidRPr="000E031B">
        <w:t xml:space="preserve"> </w:t>
      </w:r>
      <w:r w:rsidR="00ED51FC" w:rsidRPr="000E031B">
        <w:t xml:space="preserve">| </w:t>
      </w:r>
      <w:r w:rsidR="00211905" w:rsidRPr="000E031B">
        <w:t>512-248-42</w:t>
      </w:r>
      <w:r w:rsidR="00ED51FC" w:rsidRPr="000E031B">
        <w:t>60</w:t>
      </w:r>
    </w:p>
    <w:p w14:paraId="6E70C56B" w14:textId="05DCA232" w:rsidR="00C55E08" w:rsidRPr="000E031B" w:rsidRDefault="001D5BD2" w:rsidP="001D5BD2">
      <w:pPr>
        <w:spacing w:before="225" w:after="225" w:line="240" w:lineRule="auto"/>
        <w:contextualSpacing/>
        <w:rPr>
          <w:rFonts w:ascii="Verdana" w:eastAsia="Times New Roman" w:hAnsi="Verdana"/>
          <w:color w:val="3C342B"/>
        </w:rPr>
      </w:pPr>
      <w:proofErr w:type="gramStart"/>
      <w:r w:rsidRPr="000E031B">
        <w:t xml:space="preserve">SO Training Coordinator | </w:t>
      </w:r>
      <w:r w:rsidR="00C55E08" w:rsidRPr="000E031B">
        <w:rPr>
          <w:rFonts w:ascii="Verdana" w:eastAsia="Times New Roman" w:hAnsi="Verdana"/>
          <w:color w:val="3C342B"/>
        </w:rPr>
        <w:t>Electric Reliability Council of Texas, Inc.</w:t>
      </w:r>
      <w:proofErr w:type="gramEnd"/>
    </w:p>
    <w:p w14:paraId="77528910" w14:textId="77777777" w:rsidR="00BD1611" w:rsidRPr="000E031B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</w:rPr>
      </w:pPr>
      <w:r w:rsidRPr="000E031B">
        <w:rPr>
          <w:rFonts w:ascii="Verdana" w:eastAsia="Times New Roman" w:hAnsi="Verdana"/>
          <w:i/>
          <w:color w:val="3C342B"/>
        </w:rPr>
        <w:lastRenderedPageBreak/>
        <w:t>ERCOT is recognized by the North American Electric Reliability Corporation as a continuing education provider who adheres to NERC Continuing Education Program Criteria.</w:t>
      </w:r>
    </w:p>
    <w:p w14:paraId="346119EF" w14:textId="77777777" w:rsidR="00BD1611" w:rsidRPr="000E031B" w:rsidRDefault="0033773A" w:rsidP="00F13B40">
      <w:pPr>
        <w:spacing w:after="0" w:line="240" w:lineRule="auto"/>
        <w:rPr>
          <w:rFonts w:ascii="Verdana" w:eastAsia="Times New Roman" w:hAnsi="Verdana"/>
          <w:color w:val="3C342B"/>
        </w:rPr>
      </w:pPr>
      <w:r w:rsidRPr="000E031B">
        <w:rPr>
          <w:rFonts w:ascii="Verdana" w:eastAsia="Times New Roman" w:hAnsi="Verdana"/>
          <w:noProof/>
          <w:color w:val="3C342B"/>
        </w:rPr>
        <w:drawing>
          <wp:inline distT="0" distB="0" distL="0" distR="0" wp14:anchorId="2829D7D1" wp14:editId="68492E56">
            <wp:extent cx="1114425" cy="371475"/>
            <wp:effectExtent l="19050" t="0" r="9525" b="0"/>
            <wp:docPr id="1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1611" w:rsidRPr="000E031B" w:rsidSect="00D53734">
      <w:headerReference w:type="default" r:id="rId22"/>
      <w:footerReference w:type="default" r:id="rId23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1EE1A2" w14:textId="77777777" w:rsidR="0011081B" w:rsidRDefault="0011081B" w:rsidP="0041534F">
      <w:pPr>
        <w:spacing w:after="0" w:line="240" w:lineRule="auto"/>
      </w:pPr>
      <w:r>
        <w:separator/>
      </w:r>
    </w:p>
  </w:endnote>
  <w:endnote w:type="continuationSeparator" w:id="0">
    <w:p w14:paraId="331D77A5" w14:textId="77777777" w:rsidR="0011081B" w:rsidRDefault="0011081B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E9BBAC" w14:textId="77777777" w:rsidR="0004505F" w:rsidRDefault="0004505F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DFE1A0" wp14:editId="35DFA7E5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8BDD4" w14:textId="77777777" w:rsidR="0004505F" w:rsidRPr="003F795C" w:rsidRDefault="0004505F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" fillcolor="#205867" stroked="f">
              <v:fill color2="#d2dee1" rotate="t" angle="90" focus="100%" type="gradient"/>
              <v:textbox>
                <w:txbxContent>
                  <w:p w14:paraId="6038BDD4" w14:textId="77777777" w:rsidR="0004505F" w:rsidRPr="003F795C" w:rsidRDefault="0004505F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ED165BD" w14:textId="77777777" w:rsidR="0004505F" w:rsidRPr="00426332" w:rsidRDefault="0004505F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5238DC99" w14:textId="0D5516BB" w:rsidR="0004505F" w:rsidRDefault="008857F6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ab/>
    </w:r>
    <w:r>
      <w:rPr>
        <w:rFonts w:ascii="Arial" w:hAnsi="Arial" w:cs="Arial"/>
        <w:smallCaps/>
        <w:sz w:val="18"/>
        <w:szCs w:val="18"/>
      </w:rPr>
      <w:tab/>
      <w:t>November,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D9DFF" w14:textId="77777777" w:rsidR="0011081B" w:rsidRDefault="0011081B" w:rsidP="0041534F">
      <w:pPr>
        <w:spacing w:after="0" w:line="240" w:lineRule="auto"/>
      </w:pPr>
      <w:r>
        <w:separator/>
      </w:r>
    </w:p>
  </w:footnote>
  <w:footnote w:type="continuationSeparator" w:id="0">
    <w:p w14:paraId="74BDDF28" w14:textId="77777777" w:rsidR="0011081B" w:rsidRDefault="0011081B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225AE" w14:textId="74D269A5" w:rsidR="0004505F" w:rsidRDefault="00615067">
    <w:pPr>
      <w:pStyle w:val="Header"/>
    </w:pPr>
    <w:sdt>
      <w:sdtPr>
        <w:id w:val="-1906840646"/>
        <w:docPartObj>
          <w:docPartGallery w:val="Watermarks"/>
          <w:docPartUnique/>
        </w:docPartObj>
      </w:sdtPr>
      <w:sdtEndPr/>
      <w:sdtContent>
        <w:r>
          <w:rPr>
            <w:noProof/>
            <w:lang w:eastAsia="zh-TW"/>
          </w:rPr>
          <w:pict w14:anchorId="53A0164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05F">
      <w:rPr>
        <w:noProof/>
      </w:rPr>
      <w:drawing>
        <wp:inline distT="0" distB="0" distL="0" distR="0" wp14:anchorId="4741CCAB" wp14:editId="42558BC5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7A85"/>
    <w:multiLevelType w:val="hybridMultilevel"/>
    <w:tmpl w:val="CF4C4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F33E68"/>
    <w:multiLevelType w:val="hybridMultilevel"/>
    <w:tmpl w:val="0974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7920"/>
    <w:rsid w:val="00034B86"/>
    <w:rsid w:val="000441DF"/>
    <w:rsid w:val="00044FEE"/>
    <w:rsid w:val="0004505F"/>
    <w:rsid w:val="00052243"/>
    <w:rsid w:val="00056028"/>
    <w:rsid w:val="000650DA"/>
    <w:rsid w:val="00065F45"/>
    <w:rsid w:val="00067D3C"/>
    <w:rsid w:val="0007080D"/>
    <w:rsid w:val="000741D9"/>
    <w:rsid w:val="000774C1"/>
    <w:rsid w:val="000945A8"/>
    <w:rsid w:val="00096EB7"/>
    <w:rsid w:val="000A5259"/>
    <w:rsid w:val="000B3BEF"/>
    <w:rsid w:val="000D55DC"/>
    <w:rsid w:val="000E031B"/>
    <w:rsid w:val="000E4304"/>
    <w:rsid w:val="000F480D"/>
    <w:rsid w:val="0011081B"/>
    <w:rsid w:val="00111144"/>
    <w:rsid w:val="0012288F"/>
    <w:rsid w:val="00135B04"/>
    <w:rsid w:val="0016278E"/>
    <w:rsid w:val="00170303"/>
    <w:rsid w:val="00170403"/>
    <w:rsid w:val="00180A4D"/>
    <w:rsid w:val="001843AB"/>
    <w:rsid w:val="001852E8"/>
    <w:rsid w:val="00197804"/>
    <w:rsid w:val="001A47C6"/>
    <w:rsid w:val="001D5BD2"/>
    <w:rsid w:val="002016C7"/>
    <w:rsid w:val="00206222"/>
    <w:rsid w:val="00211905"/>
    <w:rsid w:val="00227F8A"/>
    <w:rsid w:val="00244715"/>
    <w:rsid w:val="00246B6C"/>
    <w:rsid w:val="002669BA"/>
    <w:rsid w:val="00273608"/>
    <w:rsid w:val="002801CB"/>
    <w:rsid w:val="00293623"/>
    <w:rsid w:val="00295369"/>
    <w:rsid w:val="002B0CF6"/>
    <w:rsid w:val="002B3F50"/>
    <w:rsid w:val="002B41C2"/>
    <w:rsid w:val="002B4BD9"/>
    <w:rsid w:val="002D1247"/>
    <w:rsid w:val="002D30D5"/>
    <w:rsid w:val="00300521"/>
    <w:rsid w:val="003118F3"/>
    <w:rsid w:val="00316CA6"/>
    <w:rsid w:val="0033212E"/>
    <w:rsid w:val="0033773A"/>
    <w:rsid w:val="00344EE4"/>
    <w:rsid w:val="003717D2"/>
    <w:rsid w:val="00373413"/>
    <w:rsid w:val="003A2E7F"/>
    <w:rsid w:val="003C1B8D"/>
    <w:rsid w:val="003E0C8C"/>
    <w:rsid w:val="003E3847"/>
    <w:rsid w:val="003F2738"/>
    <w:rsid w:val="00412217"/>
    <w:rsid w:val="0041534F"/>
    <w:rsid w:val="00415D7A"/>
    <w:rsid w:val="00425616"/>
    <w:rsid w:val="00426332"/>
    <w:rsid w:val="004325CA"/>
    <w:rsid w:val="0044087E"/>
    <w:rsid w:val="004470CC"/>
    <w:rsid w:val="004612F0"/>
    <w:rsid w:val="00493F58"/>
    <w:rsid w:val="0049497B"/>
    <w:rsid w:val="00496097"/>
    <w:rsid w:val="004C5462"/>
    <w:rsid w:val="00523115"/>
    <w:rsid w:val="005732FF"/>
    <w:rsid w:val="005772AE"/>
    <w:rsid w:val="00594DAD"/>
    <w:rsid w:val="005A5B35"/>
    <w:rsid w:val="005A7C7A"/>
    <w:rsid w:val="005D3759"/>
    <w:rsid w:val="005D79BF"/>
    <w:rsid w:val="005E5A14"/>
    <w:rsid w:val="00600D46"/>
    <w:rsid w:val="006022C6"/>
    <w:rsid w:val="00607967"/>
    <w:rsid w:val="00615067"/>
    <w:rsid w:val="006172D0"/>
    <w:rsid w:val="00620DBA"/>
    <w:rsid w:val="00625D7B"/>
    <w:rsid w:val="00630685"/>
    <w:rsid w:val="00632A8D"/>
    <w:rsid w:val="006347BF"/>
    <w:rsid w:val="0064128D"/>
    <w:rsid w:val="00645E01"/>
    <w:rsid w:val="00662DFA"/>
    <w:rsid w:val="0066342C"/>
    <w:rsid w:val="0067465E"/>
    <w:rsid w:val="006C2CFE"/>
    <w:rsid w:val="006C3D7D"/>
    <w:rsid w:val="006D3F87"/>
    <w:rsid w:val="006D4CB0"/>
    <w:rsid w:val="006E64BE"/>
    <w:rsid w:val="006E6764"/>
    <w:rsid w:val="00750996"/>
    <w:rsid w:val="00750DC0"/>
    <w:rsid w:val="00752C8D"/>
    <w:rsid w:val="0076242B"/>
    <w:rsid w:val="0076505D"/>
    <w:rsid w:val="00771752"/>
    <w:rsid w:val="007729D0"/>
    <w:rsid w:val="0078083D"/>
    <w:rsid w:val="00786AC0"/>
    <w:rsid w:val="007A569F"/>
    <w:rsid w:val="007B0FD0"/>
    <w:rsid w:val="007B1CFB"/>
    <w:rsid w:val="007B52CE"/>
    <w:rsid w:val="007B770A"/>
    <w:rsid w:val="007C332B"/>
    <w:rsid w:val="007C64C3"/>
    <w:rsid w:val="007F199F"/>
    <w:rsid w:val="008060BF"/>
    <w:rsid w:val="00811BF7"/>
    <w:rsid w:val="008123C2"/>
    <w:rsid w:val="008807FB"/>
    <w:rsid w:val="008857F6"/>
    <w:rsid w:val="008A4593"/>
    <w:rsid w:val="008C5B4A"/>
    <w:rsid w:val="008E0B1F"/>
    <w:rsid w:val="008E2AF1"/>
    <w:rsid w:val="008E5CA0"/>
    <w:rsid w:val="008F0979"/>
    <w:rsid w:val="008F0F68"/>
    <w:rsid w:val="009247C8"/>
    <w:rsid w:val="00935C0F"/>
    <w:rsid w:val="00950595"/>
    <w:rsid w:val="00953886"/>
    <w:rsid w:val="00985246"/>
    <w:rsid w:val="009D703D"/>
    <w:rsid w:val="009E4978"/>
    <w:rsid w:val="009F0056"/>
    <w:rsid w:val="00A06B01"/>
    <w:rsid w:val="00A37B2F"/>
    <w:rsid w:val="00A42BB5"/>
    <w:rsid w:val="00A524AB"/>
    <w:rsid w:val="00A540CE"/>
    <w:rsid w:val="00A563F8"/>
    <w:rsid w:val="00AA7DCE"/>
    <w:rsid w:val="00AB00FD"/>
    <w:rsid w:val="00AB32C1"/>
    <w:rsid w:val="00AC20D2"/>
    <w:rsid w:val="00AD3685"/>
    <w:rsid w:val="00AF746E"/>
    <w:rsid w:val="00B0007D"/>
    <w:rsid w:val="00B06E9B"/>
    <w:rsid w:val="00B13E2E"/>
    <w:rsid w:val="00B3211A"/>
    <w:rsid w:val="00B42CB2"/>
    <w:rsid w:val="00B4589A"/>
    <w:rsid w:val="00B71495"/>
    <w:rsid w:val="00BB4910"/>
    <w:rsid w:val="00BD1611"/>
    <w:rsid w:val="00BF7A9D"/>
    <w:rsid w:val="00C00B6E"/>
    <w:rsid w:val="00C01808"/>
    <w:rsid w:val="00C27A7D"/>
    <w:rsid w:val="00C475F4"/>
    <w:rsid w:val="00C53E00"/>
    <w:rsid w:val="00C55E08"/>
    <w:rsid w:val="00C736E1"/>
    <w:rsid w:val="00C74F50"/>
    <w:rsid w:val="00CB4922"/>
    <w:rsid w:val="00CD4565"/>
    <w:rsid w:val="00CE6065"/>
    <w:rsid w:val="00D004FA"/>
    <w:rsid w:val="00D03657"/>
    <w:rsid w:val="00D14590"/>
    <w:rsid w:val="00D222EC"/>
    <w:rsid w:val="00D245DB"/>
    <w:rsid w:val="00D34983"/>
    <w:rsid w:val="00D35EFF"/>
    <w:rsid w:val="00D50F58"/>
    <w:rsid w:val="00D53734"/>
    <w:rsid w:val="00D60030"/>
    <w:rsid w:val="00D626D3"/>
    <w:rsid w:val="00D7737B"/>
    <w:rsid w:val="00D83EFB"/>
    <w:rsid w:val="00DA4AEF"/>
    <w:rsid w:val="00DB1D01"/>
    <w:rsid w:val="00DB471E"/>
    <w:rsid w:val="00DC50D4"/>
    <w:rsid w:val="00DE6442"/>
    <w:rsid w:val="00DF0DA2"/>
    <w:rsid w:val="00DF44B0"/>
    <w:rsid w:val="00E0520A"/>
    <w:rsid w:val="00E12C10"/>
    <w:rsid w:val="00E153E4"/>
    <w:rsid w:val="00E17A85"/>
    <w:rsid w:val="00E41369"/>
    <w:rsid w:val="00E509BE"/>
    <w:rsid w:val="00E708A1"/>
    <w:rsid w:val="00E87A15"/>
    <w:rsid w:val="00EB2738"/>
    <w:rsid w:val="00ED51FC"/>
    <w:rsid w:val="00EF4070"/>
    <w:rsid w:val="00F010AE"/>
    <w:rsid w:val="00F04309"/>
    <w:rsid w:val="00F13B40"/>
    <w:rsid w:val="00F2289B"/>
    <w:rsid w:val="00F55BF7"/>
    <w:rsid w:val="00F57AE4"/>
    <w:rsid w:val="00F847AF"/>
    <w:rsid w:val="00FA32C0"/>
    <w:rsid w:val="00FC6608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4E887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3982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5829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gc.synxis.com/rez.aspx?Hotel=51577&amp;Chain=10237&amp;template=fAUSLR&amp;shell=fAUSLR&amp;start=availresults&amp;arrive=1/25/2015&amp;depart=1/28/2015&amp;adult=1&amp;child=0&amp;group=ERCOT0125" TargetMode="External"/><Relationship Id="rId18" Type="http://schemas.openxmlformats.org/officeDocument/2006/relationships/hyperlink" Target="https://gc.synxis.com/rez.aspx?Hotel=51577&amp;Chain=10237&amp;template=fAUSLR&amp;shell=fAUSLR&amp;start=availresults&amp;arrive=4/19/2015&amp;depart=4/22/2015&amp;adult=1&amp;child=0&amp;group=ERCOT0419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microsoft.com/office/2007/relationships/stylesWithEffects" Target="stylesWithEffects.xml"/><Relationship Id="rId12" Type="http://schemas.openxmlformats.org/officeDocument/2006/relationships/hyperlink" Target="http://www.cvent.com/d/f4q4x0" TargetMode="External"/><Relationship Id="rId17" Type="http://schemas.openxmlformats.org/officeDocument/2006/relationships/hyperlink" Target="https://gc.synxis.com/rez.aspx?Hotel=51577&amp;Chain=10237&amp;template=fAUSLR&amp;shell=fAUSLR&amp;start=availresults&amp;arrive=4/12/2015&amp;depart=4/15/2015&amp;adult=1&amp;child=0&amp;group=ERCOT0412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gc.synxis.com/rez.aspx?Hotel=51577&amp;Chain=10237&amp;template=fAUSLR&amp;shell=fAUSLR&amp;start=availresults&amp;arrive=4/5/2015&amp;depart=4/8/2015&amp;adult=1&amp;child=0&amp;group=ERCOT0405" TargetMode="External"/><Relationship Id="rId20" Type="http://schemas.openxmlformats.org/officeDocument/2006/relationships/hyperlink" Target="mailto:Stacy.Wozny@erco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gc.synxis.com/rez.aspx?Hotel=51577&amp;Chain=10237&amp;template=fAUSLR&amp;shell=fAUSLR&amp;start=availresults&amp;arrive=3/29/2015&amp;depart=4/1/2015&amp;adult=1&amp;child=0&amp;group=ERCOT0329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gc.synxis.com/rez.aspx?Hotel=51577&amp;Chain=10237&amp;template=fAUSLR&amp;shell=fAUSLR&amp;start=availresults&amp;arrive=4/26/2015&amp;depart=4/29/2015&amp;adult=1&amp;child=0&amp;group=ERCOT0426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gc.synxis.com/rez.aspx?Hotel=51577&amp;Chain=10237&amp;template=fAUSLR&amp;shell=fAUSLR&amp;start=availresults&amp;arrive=3/22/2015&amp;depart=3/25/2015&amp;adult=1&amp;child=0&amp;group=ERCOT0322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B17EA157B0142B9E0CB69626197AC" ma:contentTypeVersion="0" ma:contentTypeDescription="Create a new document." ma:contentTypeScope="" ma:versionID="fa61b652413302b2eecc45318216dd16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AB75-84F2-4BA0-B02A-70B9E4832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792E5C-C316-4B79-8AED-A622FBB7A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FD4C9-3361-4D02-836E-D21553ABB6FC}">
  <ds:schemaRefs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8E4057D-226D-49CE-B93F-F22DBBFD9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659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4410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Anthony, Susan</cp:lastModifiedBy>
  <cp:revision>9</cp:revision>
  <dcterms:created xsi:type="dcterms:W3CDTF">2014-11-20T22:57:00Z</dcterms:created>
  <dcterms:modified xsi:type="dcterms:W3CDTF">2014-11-24T21:04:00Z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0x0101001EAB17EA157B0142B9E0CB69626197AC</vt:lpwstr>
  </property>
  <property fmtid="{D5CDD505-2E9C-101B-9397-08002B2CF9AE}" pid="3" name="TemplateUrl">
    <vt:lpwstr/>
  </property>
  <property fmtid="{D5CDD505-2E9C-101B-9397-08002B2CF9AE}" pid="4" name="Order">
    <vt:r8>79700</vt:r8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